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838BF" w14:textId="5EB1A516" w:rsidR="00CE015E" w:rsidRDefault="00D305F8">
      <w:pPr>
        <w:pStyle w:val="Title"/>
      </w:pPr>
      <w:bookmarkStart w:id="0" w:name="_Toc356908464"/>
      <w:bookmarkStart w:id="1" w:name="_Toc417630470"/>
      <w:bookmarkStart w:id="2" w:name="_GoBack"/>
      <w:bookmarkEnd w:id="2"/>
      <w:r>
        <w:rPr>
          <w:noProof/>
          <w:lang w:val="en-IE" w:eastAsia="en-IE"/>
        </w:rPr>
        <mc:AlternateContent>
          <mc:Choice Requires="wps">
            <w:drawing>
              <wp:anchor distT="45720" distB="45720" distL="114300" distR="114300" simplePos="0" relativeHeight="251666432" behindDoc="0" locked="0" layoutInCell="1" allowOverlap="1" wp14:anchorId="60172225" wp14:editId="525E875B">
                <wp:simplePos x="0" y="0"/>
                <wp:positionH relativeFrom="column">
                  <wp:posOffset>4062095</wp:posOffset>
                </wp:positionH>
                <wp:positionV relativeFrom="paragraph">
                  <wp:posOffset>-86677</wp:posOffset>
                </wp:positionV>
                <wp:extent cx="1942783" cy="471487"/>
                <wp:effectExtent l="0" t="0" r="635" b="50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783" cy="471487"/>
                        </a:xfrm>
                        <a:prstGeom prst="rect">
                          <a:avLst/>
                        </a:prstGeom>
                        <a:solidFill>
                          <a:srgbClr val="FFFFFF"/>
                        </a:solidFill>
                        <a:ln w="9525">
                          <a:noFill/>
                          <a:miter lim="800000"/>
                          <a:headEnd/>
                          <a:tailEnd/>
                        </a:ln>
                      </wps:spPr>
                      <wps:txbx>
                        <w:txbxContent>
                          <w:p w14:paraId="1EC4A724" w14:textId="794CC26D" w:rsidR="0021334A" w:rsidRDefault="0021334A">
                            <w:r>
                              <w:t>ENG2-10.15.2</w:t>
                            </w:r>
                          </w:p>
                          <w:p w14:paraId="5BF14625" w14:textId="10CBD233" w:rsidR="00435888" w:rsidRDefault="0021334A">
                            <w:r>
                              <w:t xml:space="preserve">Formerly </w:t>
                            </w:r>
                            <w:r w:rsidR="00435888">
                              <w:t>ENAV16-14.1.13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172225" id="_x0000_t202" coordsize="21600,21600" o:spt="202" path="m,l,21600r21600,l21600,xe">
                <v:stroke joinstyle="miter"/>
                <v:path gradientshapeok="t" o:connecttype="rect"/>
              </v:shapetype>
              <v:shape id="Text Box 2" o:spid="_x0000_s1026" type="#_x0000_t202" style="position:absolute;left:0;text-align:left;margin-left:319.85pt;margin-top:-6.8pt;width:153pt;height:37.1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" stroked="f">
                <v:textbox>
                  <w:txbxContent>
                    <w:p w14:paraId="1EC4A724" w14:textId="794CC26D" w:rsidR="0021334A" w:rsidRDefault="0021334A">
                      <w:r>
                        <w:t>ENG2-10.15.2</w:t>
                      </w:r>
                    </w:p>
                    <w:p w14:paraId="5BF14625" w14:textId="10CBD233" w:rsidR="00435888" w:rsidRDefault="0021334A">
                      <w:r>
                        <w:t xml:space="preserve">Formerly </w:t>
                      </w:r>
                      <w:r w:rsidR="00435888">
                        <w:t>ENAV16-14.1.13</w:t>
                      </w:r>
                    </w:p>
                  </w:txbxContent>
                </v:textbox>
              </v:shape>
            </w:pict>
          </mc:Fallback>
        </mc:AlternateContent>
      </w:r>
      <w:r w:rsidR="00B26F15">
        <w:rPr>
          <w:noProof/>
          <w:lang w:val="en-IE" w:eastAsia="en-IE"/>
        </w:rPr>
        <mc:AlternateContent>
          <mc:Choice Requires="wps">
            <w:drawing>
              <wp:anchor distT="0" distB="0" distL="114300" distR="114300" simplePos="0" relativeHeight="251656192" behindDoc="0" locked="0" layoutInCell="1" allowOverlap="1" wp14:anchorId="0827EED7" wp14:editId="31736402">
                <wp:simplePos x="0" y="0"/>
                <wp:positionH relativeFrom="column">
                  <wp:posOffset>1069047</wp:posOffset>
                </wp:positionH>
                <wp:positionV relativeFrom="paragraph">
                  <wp:posOffset>502041</wp:posOffset>
                </wp:positionV>
                <wp:extent cx="3824654" cy="5324475"/>
                <wp:effectExtent l="0" t="0" r="0" b="9525"/>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54"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9B5B" w14:textId="77777777" w:rsidR="00017E79" w:rsidRPr="00FB3D29" w:rsidRDefault="00017E79" w:rsidP="00B17CD8">
                            <w:pPr>
                              <w:pStyle w:val="CM12"/>
                              <w:jc w:val="center"/>
                            </w:pPr>
                            <w:r>
                              <w:rPr>
                                <w:b/>
                                <w:bCs/>
                                <w:color w:val="000000"/>
                                <w:sz w:val="50"/>
                                <w:szCs w:val="50"/>
                              </w:rPr>
                              <w:t>IALA World Wide Academy</w:t>
                            </w:r>
                          </w:p>
                          <w:p w14:paraId="5AEAE3B9" w14:textId="77777777" w:rsidR="00017E79" w:rsidRPr="00FB3D29" w:rsidRDefault="00017E79" w:rsidP="00B17CD8">
                            <w:pPr>
                              <w:rPr>
                                <w:rFonts w:cs="Arial"/>
                              </w:rPr>
                            </w:pPr>
                          </w:p>
                          <w:p w14:paraId="002F1F1B" w14:textId="51D88C71" w:rsidR="00017E79" w:rsidRPr="00FB3D29" w:rsidRDefault="00017E79"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407D2261" w:rsidR="00017E79" w:rsidRDefault="00017E79" w:rsidP="00B17CD8">
                            <w:pPr>
                              <w:pStyle w:val="CM13"/>
                              <w:spacing w:line="988" w:lineRule="atLeast"/>
                              <w:jc w:val="center"/>
                              <w:rPr>
                                <w:b/>
                                <w:bCs/>
                                <w:color w:val="000000"/>
                                <w:sz w:val="42"/>
                                <w:szCs w:val="42"/>
                              </w:rPr>
                            </w:pPr>
                            <w:r>
                              <w:rPr>
                                <w:b/>
                                <w:bCs/>
                                <w:color w:val="000000"/>
                                <w:sz w:val="42"/>
                                <w:szCs w:val="42"/>
                              </w:rPr>
                              <w:t xml:space="preserve">Global </w:t>
                            </w:r>
                            <w:del w:id="3" w:author="Plenary Room" w:date="2015-04-24T09:18:00Z">
                              <w:r w:rsidDel="001C7AF7">
                                <w:rPr>
                                  <w:b/>
                                  <w:bCs/>
                                  <w:color w:val="000000"/>
                                  <w:sz w:val="42"/>
                                  <w:szCs w:val="42"/>
                                </w:rPr>
                                <w:delText xml:space="preserve">Satellite </w:delText>
                              </w:r>
                            </w:del>
                            <w:r>
                              <w:rPr>
                                <w:b/>
                                <w:bCs/>
                                <w:color w:val="000000"/>
                                <w:sz w:val="42"/>
                                <w:szCs w:val="42"/>
                              </w:rPr>
                              <w:t xml:space="preserve">Navigation </w:t>
                            </w:r>
                            <w:ins w:id="4" w:author="Plenary Room" w:date="2015-04-24T09:18:00Z">
                              <w:r w:rsidR="001C7AF7">
                                <w:rPr>
                                  <w:b/>
                                  <w:bCs/>
                                  <w:color w:val="000000"/>
                                  <w:sz w:val="42"/>
                                  <w:szCs w:val="42"/>
                                </w:rPr>
                                <w:t xml:space="preserve">Satellite </w:t>
                              </w:r>
                            </w:ins>
                            <w:r>
                              <w:rPr>
                                <w:b/>
                                <w:bCs/>
                                <w:color w:val="000000"/>
                                <w:sz w:val="42"/>
                                <w:szCs w:val="42"/>
                              </w:rPr>
                              <w:t>Systems and e-Navigation</w:t>
                            </w:r>
                          </w:p>
                          <w:p w14:paraId="7B6C8792" w14:textId="77777777" w:rsidR="00017E79" w:rsidRPr="00C36EF5" w:rsidRDefault="00017E79" w:rsidP="00C36EF5"/>
                          <w:p w14:paraId="0D99E534" w14:textId="3210BDCF" w:rsidR="00017E79" w:rsidRPr="00C36EF5" w:rsidRDefault="00017E79">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017E79" w:rsidRDefault="00017E79">
                            <w:pPr>
                              <w:autoSpaceDE w:val="0"/>
                              <w:autoSpaceDN w:val="0"/>
                              <w:adjustRightInd w:val="0"/>
                              <w:jc w:val="center"/>
                              <w:rPr>
                                <w:rFonts w:cs="Arial"/>
                                <w:b/>
                                <w:bCs/>
                                <w:color w:val="000000"/>
                                <w:sz w:val="36"/>
                                <w:szCs w:val="36"/>
                                <w:highlight w:val="yellow"/>
                              </w:rPr>
                            </w:pPr>
                          </w:p>
                          <w:p w14:paraId="2182CDB4" w14:textId="3E7540B7" w:rsidR="00017E79" w:rsidRDefault="00017E79">
                            <w:pPr>
                              <w:autoSpaceDE w:val="0"/>
                              <w:autoSpaceDN w:val="0"/>
                              <w:adjustRightInd w:val="0"/>
                              <w:jc w:val="center"/>
                              <w:rPr>
                                <w:rFonts w:cs="Arial"/>
                                <w:b/>
                                <w:bCs/>
                                <w:color w:val="000000"/>
                                <w:sz w:val="36"/>
                                <w:szCs w:val="36"/>
                              </w:rPr>
                            </w:pPr>
                            <w:r>
                              <w:rPr>
                                <w:rFonts w:cs="Arial"/>
                                <w:b/>
                                <w:bCs/>
                                <w:color w:val="000000"/>
                                <w:sz w:val="36"/>
                                <w:szCs w:val="36"/>
                              </w:rPr>
                              <w:t>Edition 2</w:t>
                            </w:r>
                          </w:p>
                          <w:p w14:paraId="321A3FA5" w14:textId="77777777" w:rsidR="00017E79" w:rsidRDefault="00017E79">
                            <w:pPr>
                              <w:autoSpaceDE w:val="0"/>
                              <w:autoSpaceDN w:val="0"/>
                              <w:adjustRightInd w:val="0"/>
                              <w:jc w:val="center"/>
                              <w:rPr>
                                <w:rFonts w:cs="Arial"/>
                                <w:b/>
                                <w:bCs/>
                                <w:color w:val="000000"/>
                                <w:sz w:val="36"/>
                                <w:szCs w:val="36"/>
                              </w:rPr>
                            </w:pPr>
                          </w:p>
                          <w:p w14:paraId="34085AD5" w14:textId="4DEC43C5" w:rsidR="00017E79" w:rsidRDefault="00017E79">
                            <w:pPr>
                              <w:autoSpaceDE w:val="0"/>
                              <w:autoSpaceDN w:val="0"/>
                              <w:adjustRightInd w:val="0"/>
                              <w:jc w:val="center"/>
                              <w:rPr>
                                <w:rFonts w:cs="Arial"/>
                                <w:b/>
                                <w:bCs/>
                                <w:color w:val="000000"/>
                                <w:sz w:val="36"/>
                                <w:szCs w:val="36"/>
                              </w:rPr>
                            </w:pPr>
                            <w:r>
                              <w:rPr>
                                <w:rFonts w:cs="Arial"/>
                                <w:b/>
                                <w:bCs/>
                                <w:color w:val="000000"/>
                                <w:sz w:val="36"/>
                                <w:szCs w:val="36"/>
                              </w:rPr>
                              <w:t>December 2015</w:t>
                            </w:r>
                          </w:p>
                          <w:p w14:paraId="3F917891" w14:textId="77777777" w:rsidR="00017E79" w:rsidRDefault="00017E79">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7EED7" id="Text Box 111" o:spid="_x0000_s1027" type="#_x0000_t202" style="position:absolute;left:0;text-align:left;margin-left:84.2pt;margin-top:39.55pt;width:301.15pt;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" filled="f" fillcolor="#0c9" stroked="f">
                <v:textbox>
                  <w:txbxContent>
                    <w:p w14:paraId="558E9B5B" w14:textId="77777777" w:rsidR="00017E79" w:rsidRPr="00FB3D29" w:rsidRDefault="00017E79" w:rsidP="00B17CD8">
                      <w:pPr>
                        <w:pStyle w:val="CM12"/>
                        <w:jc w:val="center"/>
                      </w:pPr>
                      <w:r>
                        <w:rPr>
                          <w:b/>
                          <w:bCs/>
                          <w:color w:val="000000"/>
                          <w:sz w:val="50"/>
                          <w:szCs w:val="50"/>
                        </w:rPr>
                        <w:t>IALA World Wide Academy</w:t>
                      </w:r>
                    </w:p>
                    <w:p w14:paraId="5AEAE3B9" w14:textId="77777777" w:rsidR="00017E79" w:rsidRPr="00FB3D29" w:rsidRDefault="00017E79" w:rsidP="00B17CD8">
                      <w:pPr>
                        <w:rPr>
                          <w:rFonts w:cs="Arial"/>
                        </w:rPr>
                      </w:pPr>
                    </w:p>
                    <w:p w14:paraId="002F1F1B" w14:textId="51D88C71" w:rsidR="00017E79" w:rsidRPr="00FB3D29" w:rsidRDefault="00017E79"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407D2261" w:rsidR="00017E79" w:rsidRDefault="00017E79" w:rsidP="00B17CD8">
                      <w:pPr>
                        <w:pStyle w:val="CM13"/>
                        <w:spacing w:line="988" w:lineRule="atLeast"/>
                        <w:jc w:val="center"/>
                        <w:rPr>
                          <w:b/>
                          <w:bCs/>
                          <w:color w:val="000000"/>
                          <w:sz w:val="42"/>
                          <w:szCs w:val="42"/>
                        </w:rPr>
                      </w:pPr>
                      <w:r>
                        <w:rPr>
                          <w:b/>
                          <w:bCs/>
                          <w:color w:val="000000"/>
                          <w:sz w:val="42"/>
                          <w:szCs w:val="42"/>
                        </w:rPr>
                        <w:t xml:space="preserve">Global </w:t>
                      </w:r>
                      <w:del w:id="5" w:author="Plenary Room" w:date="2015-04-24T09:18:00Z">
                        <w:r w:rsidDel="001C7AF7">
                          <w:rPr>
                            <w:b/>
                            <w:bCs/>
                            <w:color w:val="000000"/>
                            <w:sz w:val="42"/>
                            <w:szCs w:val="42"/>
                          </w:rPr>
                          <w:delText xml:space="preserve">Satellite </w:delText>
                        </w:r>
                      </w:del>
                      <w:r>
                        <w:rPr>
                          <w:b/>
                          <w:bCs/>
                          <w:color w:val="000000"/>
                          <w:sz w:val="42"/>
                          <w:szCs w:val="42"/>
                        </w:rPr>
                        <w:t xml:space="preserve">Navigation </w:t>
                      </w:r>
                      <w:ins w:id="6" w:author="Plenary Room" w:date="2015-04-24T09:18:00Z">
                        <w:r w:rsidR="001C7AF7">
                          <w:rPr>
                            <w:b/>
                            <w:bCs/>
                            <w:color w:val="000000"/>
                            <w:sz w:val="42"/>
                            <w:szCs w:val="42"/>
                          </w:rPr>
                          <w:t xml:space="preserve">Satellite </w:t>
                        </w:r>
                      </w:ins>
                      <w:r>
                        <w:rPr>
                          <w:b/>
                          <w:bCs/>
                          <w:color w:val="000000"/>
                          <w:sz w:val="42"/>
                          <w:szCs w:val="42"/>
                        </w:rPr>
                        <w:t>Systems and e-Navigation</w:t>
                      </w:r>
                    </w:p>
                    <w:p w14:paraId="7B6C8792" w14:textId="77777777" w:rsidR="00017E79" w:rsidRPr="00C36EF5" w:rsidRDefault="00017E79" w:rsidP="00C36EF5"/>
                    <w:p w14:paraId="0D99E534" w14:textId="3210BDCF" w:rsidR="00017E79" w:rsidRPr="00C36EF5" w:rsidRDefault="00017E79">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017E79" w:rsidRDefault="00017E79">
                      <w:pPr>
                        <w:autoSpaceDE w:val="0"/>
                        <w:autoSpaceDN w:val="0"/>
                        <w:adjustRightInd w:val="0"/>
                        <w:jc w:val="center"/>
                        <w:rPr>
                          <w:rFonts w:cs="Arial"/>
                          <w:b/>
                          <w:bCs/>
                          <w:color w:val="000000"/>
                          <w:sz w:val="36"/>
                          <w:szCs w:val="36"/>
                          <w:highlight w:val="yellow"/>
                        </w:rPr>
                      </w:pPr>
                    </w:p>
                    <w:p w14:paraId="2182CDB4" w14:textId="3E7540B7" w:rsidR="00017E79" w:rsidRDefault="00017E79">
                      <w:pPr>
                        <w:autoSpaceDE w:val="0"/>
                        <w:autoSpaceDN w:val="0"/>
                        <w:adjustRightInd w:val="0"/>
                        <w:jc w:val="center"/>
                        <w:rPr>
                          <w:rFonts w:cs="Arial"/>
                          <w:b/>
                          <w:bCs/>
                          <w:color w:val="000000"/>
                          <w:sz w:val="36"/>
                          <w:szCs w:val="36"/>
                        </w:rPr>
                      </w:pPr>
                      <w:r>
                        <w:rPr>
                          <w:rFonts w:cs="Arial"/>
                          <w:b/>
                          <w:bCs/>
                          <w:color w:val="000000"/>
                          <w:sz w:val="36"/>
                          <w:szCs w:val="36"/>
                        </w:rPr>
                        <w:t>Edition 2</w:t>
                      </w:r>
                    </w:p>
                    <w:p w14:paraId="321A3FA5" w14:textId="77777777" w:rsidR="00017E79" w:rsidRDefault="00017E79">
                      <w:pPr>
                        <w:autoSpaceDE w:val="0"/>
                        <w:autoSpaceDN w:val="0"/>
                        <w:adjustRightInd w:val="0"/>
                        <w:jc w:val="center"/>
                        <w:rPr>
                          <w:rFonts w:cs="Arial"/>
                          <w:b/>
                          <w:bCs/>
                          <w:color w:val="000000"/>
                          <w:sz w:val="36"/>
                          <w:szCs w:val="36"/>
                        </w:rPr>
                      </w:pPr>
                    </w:p>
                    <w:p w14:paraId="34085AD5" w14:textId="4DEC43C5" w:rsidR="00017E79" w:rsidRDefault="00017E79">
                      <w:pPr>
                        <w:autoSpaceDE w:val="0"/>
                        <w:autoSpaceDN w:val="0"/>
                        <w:adjustRightInd w:val="0"/>
                        <w:jc w:val="center"/>
                        <w:rPr>
                          <w:rFonts w:cs="Arial"/>
                          <w:b/>
                          <w:bCs/>
                          <w:color w:val="000000"/>
                          <w:sz w:val="36"/>
                          <w:szCs w:val="36"/>
                        </w:rPr>
                      </w:pPr>
                      <w:r>
                        <w:rPr>
                          <w:rFonts w:cs="Arial"/>
                          <w:b/>
                          <w:bCs/>
                          <w:color w:val="000000"/>
                          <w:sz w:val="36"/>
                          <w:szCs w:val="36"/>
                        </w:rPr>
                        <w:t>December 2015</w:t>
                      </w:r>
                    </w:p>
                    <w:p w14:paraId="3F917891" w14:textId="77777777" w:rsidR="00017E79" w:rsidRDefault="00017E79">
                      <w:pPr>
                        <w:autoSpaceDE w:val="0"/>
                        <w:autoSpaceDN w:val="0"/>
                        <w:adjustRightInd w:val="0"/>
                        <w:jc w:val="center"/>
                        <w:rPr>
                          <w:rFonts w:cs="Arial"/>
                          <w:b/>
                          <w:bCs/>
                          <w:color w:val="000000"/>
                        </w:rPr>
                      </w:pPr>
                    </w:p>
                  </w:txbxContent>
                </v:textbox>
              </v:shape>
            </w:pict>
          </mc:Fallback>
        </mc:AlternateContent>
      </w:r>
      <w:r w:rsidR="00C36EF5">
        <w:rPr>
          <w:noProof/>
          <w:lang w:val="en-IE" w:eastAsia="en-IE"/>
        </w:rPr>
        <w:drawing>
          <wp:anchor distT="0" distB="0" distL="114300" distR="114300" simplePos="0" relativeHeight="251657216" behindDoc="0" locked="0" layoutInCell="1" allowOverlap="1" wp14:anchorId="7F026ACB" wp14:editId="1AC7F2E5">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B26F15">
        <w:rPr>
          <w:noProof/>
          <w:lang w:val="en-IE" w:eastAsia="en-IE"/>
        </w:rPr>
        <mc:AlternateContent>
          <mc:Choice Requires="wpg">
            <w:drawing>
              <wp:anchor distT="0" distB="0" distL="114300" distR="114300" simplePos="0" relativeHeight="251659264" behindDoc="0" locked="0" layoutInCell="1" allowOverlap="1" wp14:anchorId="03BE0C7E" wp14:editId="14DC6910">
                <wp:simplePos x="0" y="0"/>
                <wp:positionH relativeFrom="column">
                  <wp:posOffset>0</wp:posOffset>
                </wp:positionH>
                <wp:positionV relativeFrom="paragraph">
                  <wp:posOffset>157480</wp:posOffset>
                </wp:positionV>
                <wp:extent cx="551815" cy="8441690"/>
                <wp:effectExtent l="2381250" t="0" r="2381885" b="16510"/>
                <wp:wrapNone/>
                <wp:docPr id="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6"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AF1DF" w14:textId="77777777" w:rsidR="00017E79" w:rsidRDefault="00017E79">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D5035" w14:textId="77777777" w:rsidR="00017E79" w:rsidRDefault="00017E79"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9"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BE0C7E" id="Group 124" o:spid="_x0000_s1028"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">
                <v:shape id="Text Box 114" o:spid="_x0000_s1029"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14:paraId="6FCAF1DF" w14:textId="77777777" w:rsidR="00017E79" w:rsidRDefault="00017E79">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30"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14:paraId="475D5035" w14:textId="77777777" w:rsidR="00017E79" w:rsidRDefault="00017E79"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1"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17" o:spid="_x0000_s1032"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00B26F15">
        <w:rPr>
          <w:noProof/>
          <w:lang w:val="en-IE" w:eastAsia="en-IE"/>
        </w:rPr>
        <mc:AlternateContent>
          <mc:Choice Requires="wps">
            <w:drawing>
              <wp:anchor distT="0" distB="0" distL="114300" distR="114300" simplePos="0" relativeHeight="251658240" behindDoc="0" locked="0" layoutInCell="1" allowOverlap="1" wp14:anchorId="2CF1F453" wp14:editId="389DFD01">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F8347" w14:textId="77777777" w:rsidR="00017E79" w:rsidRPr="00D22BDE" w:rsidRDefault="00017E79">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565C0605" w14:textId="77777777" w:rsidR="00017E79" w:rsidRDefault="00017E79">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017E79" w:rsidRDefault="00017E79">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017E79" w:rsidRPr="005271B2" w:rsidRDefault="00017E79">
                            <w:pPr>
                              <w:autoSpaceDE w:val="0"/>
                              <w:autoSpaceDN w:val="0"/>
                              <w:adjustRightInd w:val="0"/>
                              <w:jc w:val="center"/>
                              <w:rPr>
                                <w:rFonts w:cs="Arial"/>
                                <w:color w:val="000000"/>
                                <w:sz w:val="18"/>
                                <w:szCs w:val="18"/>
                                <w:lang w:val="fr-FR"/>
                              </w:rPr>
                            </w:pPr>
                            <w:r w:rsidRPr="005271B2">
                              <w:rPr>
                                <w:rFonts w:cs="Arial"/>
                                <w:color w:val="000000"/>
                                <w:sz w:val="20"/>
                                <w:szCs w:val="18"/>
                                <w:lang w:val="fr-FR"/>
                              </w:rPr>
                              <w:t xml:space="preserve">e-mail:  </w:t>
                            </w:r>
                            <w:hyperlink r:id="rId9"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0" w:history="1">
                              <w:r w:rsidRPr="005271B2">
                                <w:rPr>
                                  <w:rStyle w:val="Hyperlink"/>
                                  <w:rFonts w:cs="Arial"/>
                                  <w:sz w:val="20"/>
                                  <w:szCs w:val="18"/>
                                  <w:lang w:val="fr-FR"/>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1F453" id="Text Box 118" o:spid="_x0000_s1033"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VoC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PHBWgK9AgAAwgUAAA4AAAAAAAAAAAAAAAAALgIAAGRycy9lMm9Eb2MueG1sUEsBAi0AFAAGAAgA&#10;AAAhAKE4/WThAAAADQEAAA8AAAAAAAAAAAAAAAAAFwUAAGRycy9kb3ducmV2LnhtbFBLBQYAAAAA&#10;BAAEAPMAAAAlBgAAAAA=&#10;" filled="f" fillcolor="#0c9" stroked="f">
                <v:textbox>
                  <w:txbxContent>
                    <w:p w14:paraId="25FF8347" w14:textId="77777777" w:rsidR="00017E79" w:rsidRPr="00D22BDE" w:rsidRDefault="00017E79">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565C0605" w14:textId="77777777" w:rsidR="00017E79" w:rsidRDefault="00017E79">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017E79" w:rsidRDefault="00017E79">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017E79" w:rsidRPr="005271B2" w:rsidRDefault="00017E79">
                      <w:pPr>
                        <w:autoSpaceDE w:val="0"/>
                        <w:autoSpaceDN w:val="0"/>
                        <w:adjustRightInd w:val="0"/>
                        <w:jc w:val="center"/>
                        <w:rPr>
                          <w:rFonts w:cs="Arial"/>
                          <w:color w:val="000000"/>
                          <w:sz w:val="18"/>
                          <w:szCs w:val="18"/>
                          <w:lang w:val="fr-FR"/>
                        </w:rPr>
                      </w:pPr>
                      <w:r w:rsidRPr="005271B2">
                        <w:rPr>
                          <w:rFonts w:cs="Arial"/>
                          <w:color w:val="000000"/>
                          <w:sz w:val="20"/>
                          <w:szCs w:val="18"/>
                          <w:lang w:val="fr-FR"/>
                        </w:rPr>
                        <w:t xml:space="preserve">e-mail:  </w:t>
                      </w:r>
                      <w:hyperlink r:id="rId11"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2" w:history="1">
                        <w:r w:rsidRPr="005271B2">
                          <w:rPr>
                            <w:rStyle w:val="Hyperlink"/>
                            <w:rFonts w:cs="Arial"/>
                            <w:sz w:val="20"/>
                            <w:szCs w:val="18"/>
                            <w:lang w:val="fr-FR"/>
                          </w:rPr>
                          <w:t>www.iala-aism.org</w:t>
                        </w:r>
                      </w:hyperlink>
                    </w:p>
                  </w:txbxContent>
                </v:textbox>
              </v:shape>
            </w:pict>
          </mc:Fallback>
        </mc:AlternateContent>
      </w:r>
      <w:r w:rsidR="00CE015E">
        <w:br w:type="page"/>
      </w:r>
      <w:bookmarkStart w:id="7" w:name="_Toc196905796"/>
      <w:r w:rsidR="00CE015E">
        <w:lastRenderedPageBreak/>
        <w:t>Document Revisions</w:t>
      </w:r>
      <w:bookmarkEnd w:id="0"/>
      <w:bookmarkEnd w:id="1"/>
      <w:bookmarkEnd w:id="7"/>
    </w:p>
    <w:p w14:paraId="4375DE0A"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3C625126" w14:textId="77777777">
        <w:tc>
          <w:tcPr>
            <w:tcW w:w="1908" w:type="dxa"/>
          </w:tcPr>
          <w:p w14:paraId="1BD3F9A1" w14:textId="77777777" w:rsidR="00CE015E" w:rsidRPr="007B4EB4" w:rsidRDefault="00CE015E">
            <w:pPr>
              <w:spacing w:before="120"/>
              <w:jc w:val="center"/>
              <w:rPr>
                <w:rFonts w:cs="Arial"/>
                <w:b/>
                <w:bCs/>
              </w:rPr>
            </w:pPr>
            <w:r w:rsidRPr="007B4EB4">
              <w:rPr>
                <w:rFonts w:cs="Arial"/>
                <w:b/>
                <w:bCs/>
              </w:rPr>
              <w:t>Date</w:t>
            </w:r>
          </w:p>
        </w:tc>
        <w:tc>
          <w:tcPr>
            <w:tcW w:w="3360" w:type="dxa"/>
          </w:tcPr>
          <w:p w14:paraId="2E1C60B8"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11B73469" w14:textId="77777777" w:rsidR="00CE015E" w:rsidRPr="007B4EB4" w:rsidRDefault="00CE015E">
            <w:pPr>
              <w:spacing w:before="120"/>
              <w:jc w:val="center"/>
              <w:rPr>
                <w:rFonts w:cs="Arial"/>
                <w:b/>
                <w:bCs/>
              </w:rPr>
            </w:pPr>
            <w:r w:rsidRPr="007B4EB4">
              <w:rPr>
                <w:rFonts w:cs="Arial"/>
                <w:b/>
                <w:bCs/>
              </w:rPr>
              <w:t>Requirement for Revision</w:t>
            </w:r>
          </w:p>
        </w:tc>
      </w:tr>
      <w:tr w:rsidR="00CE015E" w14:paraId="4CE3C954" w14:textId="77777777">
        <w:trPr>
          <w:trHeight w:val="851"/>
        </w:trPr>
        <w:tc>
          <w:tcPr>
            <w:tcW w:w="1908" w:type="dxa"/>
            <w:vAlign w:val="center"/>
          </w:tcPr>
          <w:p w14:paraId="22CFF0B4" w14:textId="54909D60" w:rsidR="00CE015E" w:rsidRPr="00A540DE" w:rsidRDefault="003D788F">
            <w:r>
              <w:t>May 2015</w:t>
            </w:r>
          </w:p>
        </w:tc>
        <w:tc>
          <w:tcPr>
            <w:tcW w:w="3360" w:type="dxa"/>
            <w:vAlign w:val="center"/>
          </w:tcPr>
          <w:p w14:paraId="6E0417E8" w14:textId="364DFD35" w:rsidR="00CE015E" w:rsidRDefault="00613E7B">
            <w:r>
              <w:t>Page 5/</w:t>
            </w:r>
          </w:p>
          <w:p w14:paraId="1E51F153" w14:textId="16B8C6A6" w:rsidR="00613E7B" w:rsidRPr="00A540DE" w:rsidRDefault="00613E7B">
            <w:r>
              <w:t>Part B</w:t>
            </w:r>
          </w:p>
        </w:tc>
        <w:tc>
          <w:tcPr>
            <w:tcW w:w="4161" w:type="dxa"/>
            <w:vAlign w:val="center"/>
          </w:tcPr>
          <w:p w14:paraId="48A3BF04" w14:textId="5CA4BB1D" w:rsidR="00CE015E" w:rsidRPr="007B4EB4" w:rsidRDefault="003D788F">
            <w:r>
              <w:t xml:space="preserve">Inclusion of </w:t>
            </w:r>
            <w:r w:rsidR="00613E7B">
              <w:t xml:space="preserve">new </w:t>
            </w:r>
            <w:r>
              <w:t xml:space="preserve">Module </w:t>
            </w:r>
            <w:r w:rsidR="00613E7B">
              <w:t xml:space="preserve">3 </w:t>
            </w:r>
            <w:r>
              <w:t>on GNSS</w:t>
            </w:r>
            <w:r w:rsidR="00613E7B">
              <w:t xml:space="preserve"> and amendment to lesson plans</w:t>
            </w:r>
          </w:p>
        </w:tc>
      </w:tr>
      <w:tr w:rsidR="00CE015E" w14:paraId="0DBCE418" w14:textId="77777777">
        <w:trPr>
          <w:trHeight w:val="851"/>
        </w:trPr>
        <w:tc>
          <w:tcPr>
            <w:tcW w:w="1908" w:type="dxa"/>
            <w:vAlign w:val="center"/>
          </w:tcPr>
          <w:p w14:paraId="59AF834A" w14:textId="2E161B37" w:rsidR="00CE015E" w:rsidRPr="007B4EB4" w:rsidRDefault="00CE015E"/>
        </w:tc>
        <w:tc>
          <w:tcPr>
            <w:tcW w:w="3360" w:type="dxa"/>
            <w:vAlign w:val="center"/>
          </w:tcPr>
          <w:p w14:paraId="3D4C9DAD" w14:textId="77777777" w:rsidR="00CE015E" w:rsidRPr="007B4EB4" w:rsidRDefault="00CE015E"/>
        </w:tc>
        <w:tc>
          <w:tcPr>
            <w:tcW w:w="4161" w:type="dxa"/>
            <w:vAlign w:val="center"/>
          </w:tcPr>
          <w:p w14:paraId="3F49CFFD" w14:textId="77777777" w:rsidR="00CE015E" w:rsidRPr="007B4EB4" w:rsidRDefault="00CE015E"/>
        </w:tc>
      </w:tr>
      <w:tr w:rsidR="00CE015E" w14:paraId="246F8692" w14:textId="77777777">
        <w:trPr>
          <w:trHeight w:val="851"/>
        </w:trPr>
        <w:tc>
          <w:tcPr>
            <w:tcW w:w="1908" w:type="dxa"/>
            <w:vAlign w:val="center"/>
          </w:tcPr>
          <w:p w14:paraId="228735A0" w14:textId="77777777" w:rsidR="00CE015E" w:rsidRPr="007B4EB4" w:rsidRDefault="00CE015E"/>
        </w:tc>
        <w:tc>
          <w:tcPr>
            <w:tcW w:w="3360" w:type="dxa"/>
            <w:vAlign w:val="center"/>
          </w:tcPr>
          <w:p w14:paraId="38210AD9" w14:textId="77777777" w:rsidR="00CE015E" w:rsidRPr="007B4EB4" w:rsidRDefault="00CE015E"/>
        </w:tc>
        <w:tc>
          <w:tcPr>
            <w:tcW w:w="4161" w:type="dxa"/>
            <w:vAlign w:val="center"/>
          </w:tcPr>
          <w:p w14:paraId="66AA0ADC" w14:textId="77777777" w:rsidR="00CE015E" w:rsidRPr="007B4EB4" w:rsidRDefault="00CE015E"/>
        </w:tc>
      </w:tr>
      <w:tr w:rsidR="00CE015E" w14:paraId="58786F84" w14:textId="77777777">
        <w:trPr>
          <w:trHeight w:val="851"/>
        </w:trPr>
        <w:tc>
          <w:tcPr>
            <w:tcW w:w="1908" w:type="dxa"/>
            <w:vAlign w:val="center"/>
          </w:tcPr>
          <w:p w14:paraId="658A510D" w14:textId="77777777" w:rsidR="00CE015E" w:rsidRPr="007B4EB4" w:rsidRDefault="00CE015E"/>
        </w:tc>
        <w:tc>
          <w:tcPr>
            <w:tcW w:w="3360" w:type="dxa"/>
            <w:vAlign w:val="center"/>
          </w:tcPr>
          <w:p w14:paraId="06543A8A" w14:textId="77777777" w:rsidR="00CE015E" w:rsidRPr="007B4EB4" w:rsidRDefault="00CE015E"/>
        </w:tc>
        <w:tc>
          <w:tcPr>
            <w:tcW w:w="4161" w:type="dxa"/>
            <w:vAlign w:val="center"/>
          </w:tcPr>
          <w:p w14:paraId="6856794D" w14:textId="77777777" w:rsidR="00CE015E" w:rsidRPr="007B4EB4" w:rsidRDefault="00CE015E"/>
        </w:tc>
      </w:tr>
      <w:tr w:rsidR="00CE015E" w14:paraId="20AF6965" w14:textId="77777777">
        <w:trPr>
          <w:trHeight w:val="851"/>
        </w:trPr>
        <w:tc>
          <w:tcPr>
            <w:tcW w:w="1908" w:type="dxa"/>
            <w:vAlign w:val="center"/>
          </w:tcPr>
          <w:p w14:paraId="1F5AEE0D" w14:textId="77777777" w:rsidR="00CE015E" w:rsidRPr="007B4EB4" w:rsidRDefault="00CE015E"/>
        </w:tc>
        <w:tc>
          <w:tcPr>
            <w:tcW w:w="3360" w:type="dxa"/>
            <w:vAlign w:val="center"/>
          </w:tcPr>
          <w:p w14:paraId="7E6B2D0E" w14:textId="77777777" w:rsidR="00CE015E" w:rsidRPr="007B4EB4" w:rsidRDefault="00CE015E"/>
        </w:tc>
        <w:tc>
          <w:tcPr>
            <w:tcW w:w="4161" w:type="dxa"/>
            <w:vAlign w:val="center"/>
          </w:tcPr>
          <w:p w14:paraId="70AC6519" w14:textId="77777777" w:rsidR="00CE015E" w:rsidRPr="007B4EB4" w:rsidRDefault="00CE015E"/>
        </w:tc>
      </w:tr>
      <w:tr w:rsidR="00CE015E" w14:paraId="0CDB438E" w14:textId="77777777">
        <w:trPr>
          <w:trHeight w:val="851"/>
        </w:trPr>
        <w:tc>
          <w:tcPr>
            <w:tcW w:w="1908" w:type="dxa"/>
            <w:vAlign w:val="center"/>
          </w:tcPr>
          <w:p w14:paraId="046AFE2B" w14:textId="77777777" w:rsidR="00CE015E" w:rsidRPr="007B4EB4" w:rsidRDefault="00CE015E"/>
        </w:tc>
        <w:tc>
          <w:tcPr>
            <w:tcW w:w="3360" w:type="dxa"/>
            <w:vAlign w:val="center"/>
          </w:tcPr>
          <w:p w14:paraId="17A56D1F" w14:textId="77777777" w:rsidR="00CE015E" w:rsidRPr="007B4EB4" w:rsidRDefault="00CE015E"/>
        </w:tc>
        <w:tc>
          <w:tcPr>
            <w:tcW w:w="4161" w:type="dxa"/>
            <w:vAlign w:val="center"/>
          </w:tcPr>
          <w:p w14:paraId="40580C43" w14:textId="77777777" w:rsidR="00CE015E" w:rsidRPr="007B4EB4" w:rsidRDefault="00CE015E"/>
        </w:tc>
      </w:tr>
    </w:tbl>
    <w:p w14:paraId="52BB5090" w14:textId="77777777" w:rsidR="007E4D89" w:rsidRDefault="00CE015E" w:rsidP="007E4D89">
      <w:pPr>
        <w:pStyle w:val="Title"/>
      </w:pPr>
      <w:r>
        <w:br w:type="page"/>
      </w:r>
      <w:bookmarkStart w:id="8" w:name="_Toc417630471"/>
      <w:r w:rsidR="007E4D89">
        <w:lastRenderedPageBreak/>
        <w:t>FOREWORD</w:t>
      </w:r>
      <w:bookmarkEnd w:id="8"/>
    </w:p>
    <w:p w14:paraId="770E8411" w14:textId="77777777" w:rsidR="00AD7FD0" w:rsidRDefault="00AD7FD0" w:rsidP="007E4D89">
      <w:pPr>
        <w:pStyle w:val="Title"/>
      </w:pPr>
    </w:p>
    <w:p w14:paraId="02ED85A1" w14:textId="77777777"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14:paraId="6D2C11EE" w14:textId="77777777"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14:paraId="4EB8CA41" w14:textId="6825C976"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D004D8">
        <w:rPr>
          <w:rFonts w:cs="Arial"/>
          <w:lang w:eastAsia="de-DE"/>
        </w:rPr>
        <w:t xml:space="preserve">Global Navigation Satellite Systems and </w:t>
      </w:r>
      <w:r w:rsidR="00330F43">
        <w:rPr>
          <w:rFonts w:cs="Arial"/>
          <w:lang w:eastAsia="de-DE"/>
        </w:rPr>
        <w:t>e-Navigation</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14:paraId="2233F4A9" w14:textId="1EF53450"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w:t>
      </w:r>
      <w:r w:rsidR="00330F43">
        <w:rPr>
          <w:rFonts w:cs="Arial"/>
          <w:lang w:eastAsia="de-DE"/>
        </w:rPr>
        <w:t xml:space="preserve">on </w:t>
      </w:r>
      <w:r w:rsidR="00D004D8">
        <w:rPr>
          <w:rFonts w:cs="Arial"/>
          <w:lang w:eastAsia="de-DE"/>
        </w:rPr>
        <w:t xml:space="preserve">Global Navigation Satellite Systems and the </w:t>
      </w:r>
      <w:r w:rsidR="00330F43">
        <w:rPr>
          <w:rFonts w:cs="Arial"/>
          <w:lang w:eastAsia="de-DE"/>
        </w:rPr>
        <w:t>principles of the e-Navigation concept</w:t>
      </w:r>
      <w:r w:rsidR="0089287C">
        <w:rPr>
          <w:rFonts w:cs="Arial"/>
          <w:lang w:eastAsia="de-DE"/>
        </w:rPr>
        <w:t xml:space="preserve">. </w:t>
      </w:r>
      <w:r w:rsidRPr="00933831">
        <w:rPr>
          <w:rFonts w:cs="Arial"/>
          <w:lang w:eastAsia="de-DE"/>
        </w:rPr>
        <w:t>Assistance in implementing this and other model courses may be obtained from the IALA World Wide Academy at the following address:</w:t>
      </w:r>
    </w:p>
    <w:p w14:paraId="3E3DB117" w14:textId="77777777" w:rsidR="007E4D89" w:rsidRPr="00FA1A59" w:rsidRDefault="007E4D89" w:rsidP="007E4D89">
      <w:pPr>
        <w:rPr>
          <w:rFonts w:cs="Arial"/>
          <w:lang w:eastAsia="de-DE"/>
        </w:rPr>
      </w:pPr>
    </w:p>
    <w:p w14:paraId="5FBF93F3" w14:textId="77777777" w:rsidR="007E4D89" w:rsidRDefault="007E4D89" w:rsidP="007E4D89">
      <w:pPr>
        <w:rPr>
          <w:rFonts w:cs="Arial"/>
          <w:lang w:eastAsia="de-DE"/>
        </w:rPr>
      </w:pPr>
    </w:p>
    <w:p w14:paraId="539BADE3" w14:textId="77777777" w:rsidR="007E4D89" w:rsidRPr="00933831" w:rsidRDefault="007E4D89" w:rsidP="007E4D89">
      <w:pPr>
        <w:tabs>
          <w:tab w:val="left" w:pos="5387"/>
        </w:tabs>
        <w:rPr>
          <w:lang w:eastAsia="de-DE"/>
        </w:rPr>
      </w:pPr>
      <w:r w:rsidRPr="00933831">
        <w:rPr>
          <w:lang w:eastAsia="de-DE"/>
        </w:rPr>
        <w:t>The Dean</w:t>
      </w:r>
    </w:p>
    <w:p w14:paraId="166ACACA" w14:textId="77777777"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14:paraId="19F25B63" w14:textId="77777777"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14:paraId="01A89AB1" w14:textId="75D46180" w:rsidR="007E4D89" w:rsidRPr="00727D0A" w:rsidRDefault="007E4D89" w:rsidP="007E4D89">
      <w:pPr>
        <w:tabs>
          <w:tab w:val="left" w:pos="5387"/>
        </w:tabs>
        <w:rPr>
          <w:szCs w:val="22"/>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FB32A9" w:rsidRPr="00727D0A">
          <w:rPr>
            <w:rStyle w:val="Hyperlink"/>
            <w:rFonts w:eastAsia="Calibri"/>
            <w:color w:val="auto"/>
            <w:szCs w:val="22"/>
            <w:lang w:val="fr-FR"/>
          </w:rPr>
          <w:t>academy@iala-aism.org</w:t>
        </w:r>
      </w:hyperlink>
    </w:p>
    <w:p w14:paraId="3C4334D8" w14:textId="77777777" w:rsidR="007E4D89" w:rsidRPr="00727D0A" w:rsidRDefault="007E4D89" w:rsidP="007E4D89">
      <w:pPr>
        <w:tabs>
          <w:tab w:val="left" w:pos="5387"/>
        </w:tabs>
        <w:rPr>
          <w:lang w:val="fr-FR"/>
        </w:rPr>
      </w:pPr>
      <w:r w:rsidRPr="00FB32A9">
        <w:rPr>
          <w:lang w:val="fr-FR" w:eastAsia="de-DE"/>
        </w:rPr>
        <w:t>France</w:t>
      </w:r>
      <w:r w:rsidRPr="00FB32A9">
        <w:rPr>
          <w:lang w:val="fr-FR" w:eastAsia="de-DE"/>
        </w:rPr>
        <w:tab/>
        <w:t>Internet:</w:t>
      </w:r>
      <w:r w:rsidRPr="00FB32A9">
        <w:rPr>
          <w:lang w:val="fr-FR" w:eastAsia="de-DE"/>
        </w:rPr>
        <w:tab/>
      </w:r>
      <w:hyperlink r:id="rId14" w:history="1">
        <w:r w:rsidRPr="00FB32A9">
          <w:rPr>
            <w:rStyle w:val="Hyperlink"/>
            <w:rFonts w:cs="Arial"/>
            <w:color w:val="auto"/>
            <w:lang w:val="fr-FR" w:eastAsia="de-DE"/>
          </w:rPr>
          <w:t>www.iala-aism.org</w:t>
        </w:r>
      </w:hyperlink>
    </w:p>
    <w:p w14:paraId="794F1350" w14:textId="77777777" w:rsidR="006D68CE" w:rsidRPr="00366A49" w:rsidRDefault="007E4D89" w:rsidP="006D68CE">
      <w:pPr>
        <w:pStyle w:val="Title"/>
      </w:pPr>
      <w:r w:rsidRPr="009619DC">
        <w:rPr>
          <w:color w:val="000000"/>
          <w:u w:val="single"/>
        </w:rPr>
        <w:br w:type="page"/>
      </w:r>
      <w:bookmarkStart w:id="9" w:name="_Toc417630472"/>
      <w:r w:rsidR="006D68CE" w:rsidRPr="00366A49">
        <w:lastRenderedPageBreak/>
        <w:t>TABLE OF CONTENTS</w:t>
      </w:r>
      <w:bookmarkEnd w:id="9"/>
    </w:p>
    <w:p w14:paraId="1E00AB38" w14:textId="77777777" w:rsidR="001C7AF7" w:rsidRDefault="00720485">
      <w:pPr>
        <w:pStyle w:val="TOC1"/>
        <w:rPr>
          <w:rFonts w:asciiTheme="minorHAnsi" w:hAnsiTheme="minorHAnsi"/>
          <w:b w:val="0"/>
          <w:bCs w:val="0"/>
          <w:sz w:val="22"/>
          <w:szCs w:val="22"/>
          <w:lang w:val="en-GB" w:eastAsia="en-GB"/>
        </w:rPr>
      </w:pPr>
      <w:r>
        <w:rPr>
          <w:caps/>
        </w:rPr>
        <w:fldChar w:fldCharType="begin"/>
      </w:r>
      <w:r>
        <w:rPr>
          <w:caps/>
        </w:rPr>
        <w:instrText xml:space="preserve"> TOC \o "2-2" \t "Heading 1,1,Title,1,List Annex,1" </w:instrText>
      </w:r>
      <w:r>
        <w:rPr>
          <w:caps/>
        </w:rPr>
        <w:fldChar w:fldCharType="separate"/>
      </w:r>
      <w:r w:rsidR="001C7AF7">
        <w:t>Document Revisions</w:t>
      </w:r>
      <w:r w:rsidR="001C7AF7">
        <w:tab/>
      </w:r>
      <w:r w:rsidR="001C7AF7">
        <w:fldChar w:fldCharType="begin"/>
      </w:r>
      <w:r w:rsidR="001C7AF7">
        <w:instrText xml:space="preserve"> PAGEREF _Toc417630470 \h </w:instrText>
      </w:r>
      <w:r w:rsidR="001C7AF7">
        <w:fldChar w:fldCharType="separate"/>
      </w:r>
      <w:r w:rsidR="001C7AF7">
        <w:t>1</w:t>
      </w:r>
      <w:r w:rsidR="001C7AF7">
        <w:fldChar w:fldCharType="end"/>
      </w:r>
    </w:p>
    <w:p w14:paraId="1AB53732" w14:textId="77777777" w:rsidR="001C7AF7" w:rsidRDefault="001C7AF7">
      <w:pPr>
        <w:pStyle w:val="TOC1"/>
        <w:rPr>
          <w:rFonts w:asciiTheme="minorHAnsi" w:hAnsiTheme="minorHAnsi"/>
          <w:b w:val="0"/>
          <w:bCs w:val="0"/>
          <w:sz w:val="22"/>
          <w:szCs w:val="22"/>
          <w:lang w:val="en-GB" w:eastAsia="en-GB"/>
        </w:rPr>
      </w:pPr>
      <w:r>
        <w:t>FOREWORD</w:t>
      </w:r>
      <w:r>
        <w:tab/>
      </w:r>
      <w:r>
        <w:fldChar w:fldCharType="begin"/>
      </w:r>
      <w:r>
        <w:instrText xml:space="preserve"> PAGEREF _Toc417630471 \h </w:instrText>
      </w:r>
      <w:r>
        <w:fldChar w:fldCharType="separate"/>
      </w:r>
      <w:r>
        <w:t>3</w:t>
      </w:r>
      <w:r>
        <w:fldChar w:fldCharType="end"/>
      </w:r>
    </w:p>
    <w:p w14:paraId="35134751" w14:textId="77777777" w:rsidR="001C7AF7" w:rsidRDefault="001C7AF7">
      <w:pPr>
        <w:pStyle w:val="TOC1"/>
        <w:rPr>
          <w:rFonts w:asciiTheme="minorHAnsi" w:hAnsiTheme="minorHAnsi"/>
          <w:b w:val="0"/>
          <w:bCs w:val="0"/>
          <w:sz w:val="22"/>
          <w:szCs w:val="22"/>
          <w:lang w:val="en-GB" w:eastAsia="en-GB"/>
        </w:rPr>
      </w:pPr>
      <w:r>
        <w:t>TABLE OF CONTENTS</w:t>
      </w:r>
      <w:r>
        <w:tab/>
      </w:r>
      <w:r>
        <w:fldChar w:fldCharType="begin"/>
      </w:r>
      <w:r>
        <w:instrText xml:space="preserve"> PAGEREF _Toc417630472 \h </w:instrText>
      </w:r>
      <w:r>
        <w:fldChar w:fldCharType="separate"/>
      </w:r>
      <w:r>
        <w:t>4</w:t>
      </w:r>
      <w:r>
        <w:fldChar w:fldCharType="end"/>
      </w:r>
    </w:p>
    <w:p w14:paraId="3FA3B336" w14:textId="77777777" w:rsidR="001C7AF7" w:rsidRDefault="001C7AF7">
      <w:pPr>
        <w:pStyle w:val="TOC1"/>
        <w:rPr>
          <w:rFonts w:asciiTheme="minorHAnsi" w:hAnsiTheme="minorHAnsi"/>
          <w:b w:val="0"/>
          <w:bCs w:val="0"/>
          <w:sz w:val="22"/>
          <w:szCs w:val="22"/>
          <w:lang w:val="en-GB" w:eastAsia="en-GB"/>
        </w:rPr>
      </w:pPr>
      <w:r w:rsidRPr="00C92FDA">
        <w:rPr>
          <w:rFonts w:ascii="Arial Bold" w:hAnsi="Arial Bold"/>
        </w:rPr>
        <w:t>1</w:t>
      </w:r>
      <w:r>
        <w:rPr>
          <w:rFonts w:asciiTheme="minorHAnsi" w:hAnsiTheme="minorHAnsi"/>
          <w:b w:val="0"/>
          <w:bCs w:val="0"/>
          <w:sz w:val="22"/>
          <w:szCs w:val="22"/>
          <w:lang w:val="en-GB" w:eastAsia="en-GB"/>
        </w:rPr>
        <w:tab/>
      </w:r>
      <w:r>
        <w:t>PART A - COURSE OVERVIEW</w:t>
      </w:r>
      <w:r>
        <w:tab/>
      </w:r>
      <w:r>
        <w:fldChar w:fldCharType="begin"/>
      </w:r>
      <w:r>
        <w:instrText xml:space="preserve"> PAGEREF _Toc417630473 \h </w:instrText>
      </w:r>
      <w:r>
        <w:fldChar w:fldCharType="separate"/>
      </w:r>
      <w:r>
        <w:t>5</w:t>
      </w:r>
      <w:r>
        <w:fldChar w:fldCharType="end"/>
      </w:r>
    </w:p>
    <w:p w14:paraId="061EEEB8"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1.1</w:t>
      </w:r>
      <w:r>
        <w:rPr>
          <w:rFonts w:asciiTheme="minorHAnsi"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_Toc417630474 \h </w:instrText>
      </w:r>
      <w:r>
        <w:rPr>
          <w:noProof/>
        </w:rPr>
      </w:r>
      <w:r>
        <w:rPr>
          <w:noProof/>
        </w:rPr>
        <w:fldChar w:fldCharType="separate"/>
      </w:r>
      <w:r>
        <w:rPr>
          <w:noProof/>
        </w:rPr>
        <w:t>5</w:t>
      </w:r>
      <w:r>
        <w:rPr>
          <w:noProof/>
        </w:rPr>
        <w:fldChar w:fldCharType="end"/>
      </w:r>
    </w:p>
    <w:p w14:paraId="6BB8C2FC"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1.2</w:t>
      </w:r>
      <w:r>
        <w:rPr>
          <w:rFonts w:asciiTheme="minorHAnsi"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_Toc417630475 \h </w:instrText>
      </w:r>
      <w:r>
        <w:rPr>
          <w:noProof/>
        </w:rPr>
      </w:r>
      <w:r>
        <w:rPr>
          <w:noProof/>
        </w:rPr>
        <w:fldChar w:fldCharType="separate"/>
      </w:r>
      <w:r>
        <w:rPr>
          <w:noProof/>
        </w:rPr>
        <w:t>5</w:t>
      </w:r>
      <w:r>
        <w:rPr>
          <w:noProof/>
        </w:rPr>
        <w:fldChar w:fldCharType="end"/>
      </w:r>
    </w:p>
    <w:p w14:paraId="2A1D3BF4"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1.3</w:t>
      </w:r>
      <w:r>
        <w:rPr>
          <w:rFonts w:asciiTheme="minorHAnsi"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_Toc417630476 \h </w:instrText>
      </w:r>
      <w:r>
        <w:rPr>
          <w:noProof/>
        </w:rPr>
      </w:r>
      <w:r>
        <w:rPr>
          <w:noProof/>
        </w:rPr>
        <w:fldChar w:fldCharType="separate"/>
      </w:r>
      <w:r>
        <w:rPr>
          <w:noProof/>
        </w:rPr>
        <w:t>5</w:t>
      </w:r>
      <w:r>
        <w:rPr>
          <w:noProof/>
        </w:rPr>
        <w:fldChar w:fldCharType="end"/>
      </w:r>
    </w:p>
    <w:p w14:paraId="3E91C39A"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1.4</w:t>
      </w:r>
      <w:r>
        <w:rPr>
          <w:rFonts w:asciiTheme="minorHAnsi"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_Toc417630477 \h </w:instrText>
      </w:r>
      <w:r>
        <w:rPr>
          <w:noProof/>
        </w:rPr>
      </w:r>
      <w:r>
        <w:rPr>
          <w:noProof/>
        </w:rPr>
        <w:fldChar w:fldCharType="separate"/>
      </w:r>
      <w:r>
        <w:rPr>
          <w:noProof/>
        </w:rPr>
        <w:t>5</w:t>
      </w:r>
      <w:r>
        <w:rPr>
          <w:noProof/>
        </w:rPr>
        <w:fldChar w:fldCharType="end"/>
      </w:r>
    </w:p>
    <w:p w14:paraId="7909BB1E"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1.5</w:t>
      </w:r>
      <w:r>
        <w:rPr>
          <w:rFonts w:asciiTheme="minorHAnsi" w:hAnsiTheme="minorHAnsi" w:cstheme="minorBidi"/>
          <w:bCs w:val="0"/>
          <w:noProof/>
          <w:szCs w:val="22"/>
          <w:lang w:eastAsia="en-GB"/>
        </w:rPr>
        <w:tab/>
      </w:r>
      <w:r>
        <w:rPr>
          <w:noProof/>
        </w:rPr>
        <w:t>Specific Course Related Teaching Aids and Notes</w:t>
      </w:r>
      <w:r>
        <w:rPr>
          <w:noProof/>
        </w:rPr>
        <w:tab/>
      </w:r>
      <w:r>
        <w:rPr>
          <w:noProof/>
        </w:rPr>
        <w:fldChar w:fldCharType="begin"/>
      </w:r>
      <w:r>
        <w:rPr>
          <w:noProof/>
        </w:rPr>
        <w:instrText xml:space="preserve"> PAGEREF _Toc417630478 \h </w:instrText>
      </w:r>
      <w:r>
        <w:rPr>
          <w:noProof/>
        </w:rPr>
      </w:r>
      <w:r>
        <w:rPr>
          <w:noProof/>
        </w:rPr>
        <w:fldChar w:fldCharType="separate"/>
      </w:r>
      <w:r>
        <w:rPr>
          <w:noProof/>
        </w:rPr>
        <w:t>5</w:t>
      </w:r>
      <w:r>
        <w:rPr>
          <w:noProof/>
        </w:rPr>
        <w:fldChar w:fldCharType="end"/>
      </w:r>
    </w:p>
    <w:p w14:paraId="055C5561"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1.6</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_Toc417630479 \h </w:instrText>
      </w:r>
      <w:r>
        <w:rPr>
          <w:noProof/>
        </w:rPr>
      </w:r>
      <w:r>
        <w:rPr>
          <w:noProof/>
        </w:rPr>
        <w:fldChar w:fldCharType="separate"/>
      </w:r>
      <w:r>
        <w:rPr>
          <w:noProof/>
        </w:rPr>
        <w:t>6</w:t>
      </w:r>
      <w:r>
        <w:rPr>
          <w:noProof/>
        </w:rPr>
        <w:fldChar w:fldCharType="end"/>
      </w:r>
    </w:p>
    <w:p w14:paraId="424417DF"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1.7</w:t>
      </w:r>
      <w:r>
        <w:rPr>
          <w:rFonts w:asciiTheme="minorHAnsi" w:hAnsiTheme="minorHAnsi" w:cstheme="minorBidi"/>
          <w:bCs w:val="0"/>
          <w:noProof/>
          <w:szCs w:val="22"/>
          <w:lang w:eastAsia="en-GB"/>
        </w:rPr>
        <w:tab/>
      </w:r>
      <w:r>
        <w:rPr>
          <w:noProof/>
        </w:rPr>
        <w:t>Pre-Course Reading</w:t>
      </w:r>
      <w:r>
        <w:rPr>
          <w:noProof/>
        </w:rPr>
        <w:tab/>
      </w:r>
      <w:r>
        <w:rPr>
          <w:noProof/>
        </w:rPr>
        <w:fldChar w:fldCharType="begin"/>
      </w:r>
      <w:r>
        <w:rPr>
          <w:noProof/>
        </w:rPr>
        <w:instrText xml:space="preserve"> PAGEREF _Toc417630480 \h </w:instrText>
      </w:r>
      <w:r>
        <w:rPr>
          <w:noProof/>
        </w:rPr>
      </w:r>
      <w:r>
        <w:rPr>
          <w:noProof/>
        </w:rPr>
        <w:fldChar w:fldCharType="separate"/>
      </w:r>
      <w:r>
        <w:rPr>
          <w:noProof/>
        </w:rPr>
        <w:t>6</w:t>
      </w:r>
      <w:r>
        <w:rPr>
          <w:noProof/>
        </w:rPr>
        <w:fldChar w:fldCharType="end"/>
      </w:r>
    </w:p>
    <w:p w14:paraId="4954913D"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1.8</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_Toc417630481 \h </w:instrText>
      </w:r>
      <w:r>
        <w:rPr>
          <w:noProof/>
        </w:rPr>
      </w:r>
      <w:r>
        <w:rPr>
          <w:noProof/>
        </w:rPr>
        <w:fldChar w:fldCharType="separate"/>
      </w:r>
      <w:r>
        <w:rPr>
          <w:noProof/>
        </w:rPr>
        <w:t>6</w:t>
      </w:r>
      <w:r>
        <w:rPr>
          <w:noProof/>
        </w:rPr>
        <w:fldChar w:fldCharType="end"/>
      </w:r>
    </w:p>
    <w:p w14:paraId="4C54B916" w14:textId="77777777" w:rsidR="001C7AF7" w:rsidRDefault="001C7AF7">
      <w:pPr>
        <w:pStyle w:val="TOC1"/>
        <w:rPr>
          <w:rFonts w:asciiTheme="minorHAnsi" w:hAnsiTheme="minorHAnsi"/>
          <w:b w:val="0"/>
          <w:bCs w:val="0"/>
          <w:sz w:val="22"/>
          <w:szCs w:val="22"/>
          <w:lang w:val="en-GB" w:eastAsia="en-GB"/>
        </w:rPr>
      </w:pPr>
      <w:r w:rsidRPr="00C92FDA">
        <w:rPr>
          <w:rFonts w:ascii="Arial Bold" w:hAnsi="Arial Bold"/>
        </w:rPr>
        <w:t>2</w:t>
      </w:r>
      <w:r>
        <w:rPr>
          <w:rFonts w:asciiTheme="minorHAnsi" w:hAnsiTheme="minorHAnsi"/>
          <w:b w:val="0"/>
          <w:bCs w:val="0"/>
          <w:sz w:val="22"/>
          <w:szCs w:val="22"/>
          <w:lang w:val="en-GB" w:eastAsia="en-GB"/>
        </w:rPr>
        <w:tab/>
      </w:r>
      <w:r>
        <w:t>PART B - TEACHING MODULES</w:t>
      </w:r>
      <w:r>
        <w:tab/>
      </w:r>
      <w:r>
        <w:fldChar w:fldCharType="begin"/>
      </w:r>
      <w:r>
        <w:instrText xml:space="preserve"> PAGEREF _Toc417630482 \h </w:instrText>
      </w:r>
      <w:r>
        <w:fldChar w:fldCharType="separate"/>
      </w:r>
      <w:r>
        <w:t>7</w:t>
      </w:r>
      <w:r>
        <w:fldChar w:fldCharType="end"/>
      </w:r>
    </w:p>
    <w:p w14:paraId="694D585B"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2.1</w:t>
      </w:r>
      <w:r>
        <w:rPr>
          <w:rFonts w:asciiTheme="minorHAnsi" w:hAnsiTheme="minorHAnsi" w:cstheme="minorBidi"/>
          <w:bCs w:val="0"/>
          <w:noProof/>
          <w:szCs w:val="22"/>
          <w:lang w:eastAsia="en-GB"/>
        </w:rPr>
        <w:tab/>
      </w:r>
      <w:r>
        <w:rPr>
          <w:noProof/>
        </w:rPr>
        <w:t>Module 1 – The background to e-Navigation</w:t>
      </w:r>
      <w:r>
        <w:rPr>
          <w:noProof/>
        </w:rPr>
        <w:tab/>
      </w:r>
      <w:r>
        <w:rPr>
          <w:noProof/>
        </w:rPr>
        <w:fldChar w:fldCharType="begin"/>
      </w:r>
      <w:r>
        <w:rPr>
          <w:noProof/>
        </w:rPr>
        <w:instrText xml:space="preserve"> PAGEREF _Toc417630483 \h </w:instrText>
      </w:r>
      <w:r>
        <w:rPr>
          <w:noProof/>
        </w:rPr>
      </w:r>
      <w:r>
        <w:rPr>
          <w:noProof/>
        </w:rPr>
        <w:fldChar w:fldCharType="separate"/>
      </w:r>
      <w:r>
        <w:rPr>
          <w:noProof/>
        </w:rPr>
        <w:t>7</w:t>
      </w:r>
      <w:r>
        <w:rPr>
          <w:noProof/>
        </w:rPr>
        <w:fldChar w:fldCharType="end"/>
      </w:r>
    </w:p>
    <w:p w14:paraId="57439351"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2.2</w:t>
      </w:r>
      <w:r>
        <w:rPr>
          <w:rFonts w:asciiTheme="minorHAnsi" w:hAnsiTheme="minorHAnsi" w:cstheme="minorBidi"/>
          <w:bCs w:val="0"/>
          <w:noProof/>
          <w:szCs w:val="22"/>
          <w:lang w:eastAsia="en-GB"/>
        </w:rPr>
        <w:tab/>
      </w:r>
      <w:r>
        <w:rPr>
          <w:noProof/>
        </w:rPr>
        <w:t>Module 2 – Electronic Navigational Charts and ECDIS</w:t>
      </w:r>
      <w:r>
        <w:rPr>
          <w:noProof/>
        </w:rPr>
        <w:tab/>
      </w:r>
      <w:r>
        <w:rPr>
          <w:noProof/>
        </w:rPr>
        <w:fldChar w:fldCharType="begin"/>
      </w:r>
      <w:r>
        <w:rPr>
          <w:noProof/>
        </w:rPr>
        <w:instrText xml:space="preserve"> PAGEREF _Toc417630484 \h </w:instrText>
      </w:r>
      <w:r>
        <w:rPr>
          <w:noProof/>
        </w:rPr>
      </w:r>
      <w:r>
        <w:rPr>
          <w:noProof/>
        </w:rPr>
        <w:fldChar w:fldCharType="separate"/>
      </w:r>
      <w:r>
        <w:rPr>
          <w:noProof/>
        </w:rPr>
        <w:t>8</w:t>
      </w:r>
      <w:r>
        <w:rPr>
          <w:noProof/>
        </w:rPr>
        <w:fldChar w:fldCharType="end"/>
      </w:r>
    </w:p>
    <w:p w14:paraId="567778B8"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2.3</w:t>
      </w:r>
      <w:r>
        <w:rPr>
          <w:rFonts w:asciiTheme="minorHAnsi" w:hAnsiTheme="minorHAnsi" w:cstheme="minorBidi"/>
          <w:bCs w:val="0"/>
          <w:noProof/>
          <w:szCs w:val="22"/>
          <w:lang w:eastAsia="en-GB"/>
        </w:rPr>
        <w:tab/>
      </w:r>
      <w:r>
        <w:rPr>
          <w:noProof/>
        </w:rPr>
        <w:t>Module 3 – Global Satellite Navigation Systems</w:t>
      </w:r>
      <w:r>
        <w:rPr>
          <w:noProof/>
        </w:rPr>
        <w:tab/>
      </w:r>
      <w:r>
        <w:rPr>
          <w:noProof/>
        </w:rPr>
        <w:fldChar w:fldCharType="begin"/>
      </w:r>
      <w:r>
        <w:rPr>
          <w:noProof/>
        </w:rPr>
        <w:instrText xml:space="preserve"> PAGEREF _Toc417630485 \h </w:instrText>
      </w:r>
      <w:r>
        <w:rPr>
          <w:noProof/>
        </w:rPr>
      </w:r>
      <w:r>
        <w:rPr>
          <w:noProof/>
        </w:rPr>
        <w:fldChar w:fldCharType="separate"/>
      </w:r>
      <w:r>
        <w:rPr>
          <w:noProof/>
        </w:rPr>
        <w:t>9</w:t>
      </w:r>
      <w:r>
        <w:rPr>
          <w:noProof/>
        </w:rPr>
        <w:fldChar w:fldCharType="end"/>
      </w:r>
    </w:p>
    <w:p w14:paraId="405F1312"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2.4</w:t>
      </w:r>
      <w:r>
        <w:rPr>
          <w:rFonts w:asciiTheme="minorHAnsi" w:hAnsiTheme="minorHAnsi" w:cstheme="minorBidi"/>
          <w:bCs w:val="0"/>
          <w:noProof/>
          <w:szCs w:val="22"/>
          <w:lang w:eastAsia="en-GB"/>
        </w:rPr>
        <w:tab/>
      </w:r>
      <w:r>
        <w:rPr>
          <w:noProof/>
        </w:rPr>
        <w:t>Module 4 - Position, Navigation and Timing</w:t>
      </w:r>
      <w:r>
        <w:rPr>
          <w:noProof/>
        </w:rPr>
        <w:tab/>
      </w:r>
      <w:r>
        <w:rPr>
          <w:noProof/>
        </w:rPr>
        <w:fldChar w:fldCharType="begin"/>
      </w:r>
      <w:r>
        <w:rPr>
          <w:noProof/>
        </w:rPr>
        <w:instrText xml:space="preserve"> PAGEREF _Toc417630486 \h </w:instrText>
      </w:r>
      <w:r>
        <w:rPr>
          <w:noProof/>
        </w:rPr>
      </w:r>
      <w:r>
        <w:rPr>
          <w:noProof/>
        </w:rPr>
        <w:fldChar w:fldCharType="separate"/>
      </w:r>
      <w:r>
        <w:rPr>
          <w:noProof/>
        </w:rPr>
        <w:t>10</w:t>
      </w:r>
      <w:r>
        <w:rPr>
          <w:noProof/>
        </w:rPr>
        <w:fldChar w:fldCharType="end"/>
      </w:r>
    </w:p>
    <w:p w14:paraId="1A6B666B"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2.5</w:t>
      </w:r>
      <w:r>
        <w:rPr>
          <w:rFonts w:asciiTheme="minorHAnsi" w:hAnsiTheme="minorHAnsi" w:cstheme="minorBidi"/>
          <w:bCs w:val="0"/>
          <w:noProof/>
          <w:szCs w:val="22"/>
          <w:lang w:eastAsia="en-GB"/>
        </w:rPr>
        <w:tab/>
      </w:r>
      <w:r>
        <w:rPr>
          <w:noProof/>
        </w:rPr>
        <w:t>Module 5 – Communications and AIS</w:t>
      </w:r>
      <w:r>
        <w:rPr>
          <w:noProof/>
        </w:rPr>
        <w:tab/>
      </w:r>
      <w:r>
        <w:rPr>
          <w:noProof/>
        </w:rPr>
        <w:fldChar w:fldCharType="begin"/>
      </w:r>
      <w:r>
        <w:rPr>
          <w:noProof/>
        </w:rPr>
        <w:instrText xml:space="preserve"> PAGEREF _Toc417630487 \h </w:instrText>
      </w:r>
      <w:r>
        <w:rPr>
          <w:noProof/>
        </w:rPr>
      </w:r>
      <w:r>
        <w:rPr>
          <w:noProof/>
        </w:rPr>
        <w:fldChar w:fldCharType="separate"/>
      </w:r>
      <w:r>
        <w:rPr>
          <w:noProof/>
        </w:rPr>
        <w:t>11</w:t>
      </w:r>
      <w:r>
        <w:rPr>
          <w:noProof/>
        </w:rPr>
        <w:fldChar w:fldCharType="end"/>
      </w:r>
    </w:p>
    <w:p w14:paraId="2544D849" w14:textId="77777777" w:rsidR="001C7AF7" w:rsidRDefault="001C7AF7">
      <w:pPr>
        <w:pStyle w:val="TOC2"/>
        <w:rPr>
          <w:rFonts w:asciiTheme="minorHAnsi" w:hAnsiTheme="minorHAnsi" w:cstheme="minorBidi"/>
          <w:bCs w:val="0"/>
          <w:noProof/>
          <w:szCs w:val="22"/>
          <w:lang w:eastAsia="en-GB"/>
        </w:rPr>
      </w:pPr>
      <w:r w:rsidRPr="00C92FDA">
        <w:rPr>
          <w:rFonts w:ascii="Arial Bold" w:hAnsi="Arial Bold"/>
          <w:noProof/>
        </w:rPr>
        <w:t>2.6</w:t>
      </w:r>
      <w:r>
        <w:rPr>
          <w:rFonts w:asciiTheme="minorHAnsi" w:hAnsiTheme="minorHAnsi" w:cstheme="minorBidi"/>
          <w:bCs w:val="0"/>
          <w:noProof/>
          <w:szCs w:val="22"/>
          <w:lang w:eastAsia="en-GB"/>
        </w:rPr>
        <w:tab/>
      </w:r>
      <w:r>
        <w:rPr>
          <w:noProof/>
        </w:rPr>
        <w:t>Module 6 – Information Systems</w:t>
      </w:r>
      <w:r>
        <w:rPr>
          <w:noProof/>
        </w:rPr>
        <w:tab/>
      </w:r>
      <w:r>
        <w:rPr>
          <w:noProof/>
        </w:rPr>
        <w:fldChar w:fldCharType="begin"/>
      </w:r>
      <w:r>
        <w:rPr>
          <w:noProof/>
        </w:rPr>
        <w:instrText xml:space="preserve"> PAGEREF _Toc417630488 \h </w:instrText>
      </w:r>
      <w:r>
        <w:rPr>
          <w:noProof/>
        </w:rPr>
      </w:r>
      <w:r>
        <w:rPr>
          <w:noProof/>
        </w:rPr>
        <w:fldChar w:fldCharType="separate"/>
      </w:r>
      <w:r>
        <w:rPr>
          <w:noProof/>
        </w:rPr>
        <w:t>12</w:t>
      </w:r>
      <w:r>
        <w:rPr>
          <w:noProof/>
        </w:rPr>
        <w:fldChar w:fldCharType="end"/>
      </w:r>
    </w:p>
    <w:p w14:paraId="5D2A31F3" w14:textId="77777777" w:rsidR="001C7AF7" w:rsidRDefault="001C7AF7">
      <w:pPr>
        <w:pStyle w:val="TOC1"/>
        <w:rPr>
          <w:rFonts w:asciiTheme="minorHAnsi" w:hAnsiTheme="minorHAnsi"/>
          <w:b w:val="0"/>
          <w:bCs w:val="0"/>
          <w:sz w:val="22"/>
          <w:szCs w:val="22"/>
          <w:lang w:val="en-GB" w:eastAsia="en-GB"/>
        </w:rPr>
      </w:pPr>
      <w:r>
        <w:t xml:space="preserve">ANNEX A – </w:t>
      </w:r>
      <w:r w:rsidRPr="00C92FDA">
        <w:rPr>
          <w:b w:val="0"/>
        </w:rPr>
        <w:t>Example Certificate of Completion</w:t>
      </w:r>
      <w:r>
        <w:tab/>
      </w:r>
      <w:r>
        <w:fldChar w:fldCharType="begin"/>
      </w:r>
      <w:r>
        <w:instrText xml:space="preserve"> PAGEREF _Toc417630489 \h </w:instrText>
      </w:r>
      <w:r>
        <w:fldChar w:fldCharType="separate"/>
      </w:r>
      <w:r>
        <w:t>13</w:t>
      </w:r>
      <w:r>
        <w:fldChar w:fldCharType="end"/>
      </w:r>
    </w:p>
    <w:p w14:paraId="7A515457" w14:textId="5541F05C" w:rsidR="006D68CE" w:rsidRDefault="00720485" w:rsidP="006D68CE">
      <w:pPr>
        <w:rPr>
          <w:rFonts w:cs="Arial"/>
        </w:rPr>
      </w:pPr>
      <w:r>
        <w:rPr>
          <w:rFonts w:eastAsiaTheme="minorEastAsia" w:cstheme="minorBidi"/>
          <w:caps/>
          <w:noProof/>
          <w:sz w:val="24"/>
          <w:lang w:val="en-US" w:eastAsia="ja-JP"/>
        </w:rPr>
        <w:fldChar w:fldCharType="end"/>
      </w:r>
      <w:r w:rsidR="006D68CE">
        <w:rPr>
          <w:rFonts w:cs="Arial"/>
        </w:rPr>
        <w:br w:type="page"/>
      </w:r>
    </w:p>
    <w:p w14:paraId="1D1D978D" w14:textId="77777777" w:rsidR="006D68CE" w:rsidRPr="009115AA" w:rsidRDefault="006D68CE" w:rsidP="006D68CE">
      <w:pPr>
        <w:pStyle w:val="Heading1"/>
      </w:pPr>
      <w:bookmarkStart w:id="10" w:name="_Toc322529300"/>
      <w:bookmarkStart w:id="11" w:name="_Toc322529516"/>
      <w:bookmarkStart w:id="12" w:name="_Toc322529565"/>
      <w:bookmarkStart w:id="13" w:name="_Toc417630473"/>
      <w:r w:rsidRPr="009115AA">
        <w:lastRenderedPageBreak/>
        <w:t xml:space="preserve">PART A - </w:t>
      </w:r>
      <w:r w:rsidRPr="00676676">
        <w:t>COURSE</w:t>
      </w:r>
      <w:r w:rsidRPr="009115AA">
        <w:t xml:space="preserve"> OVERVIEW</w:t>
      </w:r>
      <w:bookmarkEnd w:id="10"/>
      <w:bookmarkEnd w:id="11"/>
      <w:bookmarkEnd w:id="12"/>
      <w:bookmarkEnd w:id="13"/>
    </w:p>
    <w:p w14:paraId="134BBF23" w14:textId="77777777" w:rsidR="006D68CE" w:rsidRDefault="006D68CE" w:rsidP="006D68CE">
      <w:pPr>
        <w:pStyle w:val="Heading2"/>
      </w:pPr>
      <w:bookmarkStart w:id="14" w:name="_Toc322529517"/>
      <w:bookmarkStart w:id="15" w:name="_Toc322529566"/>
      <w:bookmarkStart w:id="16" w:name="_Toc417630474"/>
      <w:r>
        <w:t>Scope</w:t>
      </w:r>
      <w:bookmarkEnd w:id="14"/>
      <w:bookmarkEnd w:id="15"/>
      <w:bookmarkEnd w:id="16"/>
    </w:p>
    <w:p w14:paraId="5BF05D0F" w14:textId="1B3D4127"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training necessary to </w:t>
      </w:r>
      <w:r>
        <w:t xml:space="preserve">have a satisfactory understanding of </w:t>
      </w:r>
      <w:r w:rsidR="00E65F7D">
        <w:t xml:space="preserve">Global Satellite Navigation Systems (GNSS) and </w:t>
      </w:r>
      <w:r w:rsidR="001641B3">
        <w:t>the e-Navigation concept</w:t>
      </w:r>
      <w:r>
        <w:t>.</w:t>
      </w:r>
    </w:p>
    <w:p w14:paraId="2F2EDCE5" w14:textId="77777777" w:rsidR="006D68CE" w:rsidRDefault="006D68CE" w:rsidP="006D68CE">
      <w:pPr>
        <w:pStyle w:val="Heading2"/>
      </w:pPr>
      <w:bookmarkStart w:id="17" w:name="_Toc322529518"/>
      <w:bookmarkStart w:id="18" w:name="_Toc322529567"/>
      <w:bookmarkStart w:id="19" w:name="_Toc417630475"/>
      <w:r w:rsidRPr="00BC22E9">
        <w:t>Objective</w:t>
      </w:r>
      <w:bookmarkEnd w:id="17"/>
      <w:bookmarkEnd w:id="18"/>
      <w:bookmarkEnd w:id="19"/>
      <w:r w:rsidRPr="00BC22E9">
        <w:t xml:space="preserve"> </w:t>
      </w:r>
    </w:p>
    <w:p w14:paraId="33DD0BDE" w14:textId="47F2B94E"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w:t>
      </w:r>
      <w:r w:rsidR="00366A49">
        <w:t xml:space="preserve">to </w:t>
      </w:r>
      <w:r w:rsidR="001641B3">
        <w:t xml:space="preserve">explain the </w:t>
      </w:r>
      <w:r w:rsidR="00C80C66">
        <w:t xml:space="preserve">development of GNSS and its impact on </w:t>
      </w:r>
      <w:r w:rsidR="001641B3">
        <w:t>the e-Navigation concept</w:t>
      </w:r>
      <w:r w:rsidR="00CF4EA8">
        <w:t xml:space="preserve"> </w:t>
      </w:r>
      <w:r w:rsidR="001641B3">
        <w:t>to</w:t>
      </w:r>
      <w:r w:rsidRPr="009D23A8">
        <w:t xml:space="preserve"> </w:t>
      </w:r>
      <w:r w:rsidR="001641B3">
        <w:t xml:space="preserve">members of </w:t>
      </w:r>
      <w:r w:rsidRPr="009D23A8">
        <w:t>their organizations</w:t>
      </w:r>
      <w:r w:rsidR="001641B3">
        <w:t xml:space="preserve"> and associated stakeholders.</w:t>
      </w:r>
      <w:r w:rsidRPr="009D23A8">
        <w:t xml:space="preserve"> </w:t>
      </w:r>
    </w:p>
    <w:p w14:paraId="421D12D9" w14:textId="77777777" w:rsidR="006D68CE" w:rsidRDefault="006D68CE" w:rsidP="006D68CE">
      <w:pPr>
        <w:pStyle w:val="Heading2"/>
      </w:pPr>
      <w:bookmarkStart w:id="20" w:name="_Toc322529519"/>
      <w:bookmarkStart w:id="21" w:name="_Toc322529568"/>
      <w:bookmarkStart w:id="22" w:name="_Toc417630476"/>
      <w:r w:rsidRPr="00FB3D29">
        <w:t>Course Outline</w:t>
      </w:r>
      <w:bookmarkEnd w:id="20"/>
      <w:bookmarkEnd w:id="21"/>
      <w:bookmarkEnd w:id="22"/>
    </w:p>
    <w:p w14:paraId="7068E872" w14:textId="6CF3F5A5"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1641B3">
        <w:t xml:space="preserve">gain an </w:t>
      </w:r>
      <w:r w:rsidR="007767B6">
        <w:t>understand</w:t>
      </w:r>
      <w:r w:rsidR="001641B3">
        <w:t xml:space="preserve">ing of </w:t>
      </w:r>
      <w:r w:rsidR="00233DF6">
        <w:t xml:space="preserve">GNSS and </w:t>
      </w:r>
      <w:r w:rsidR="001641B3">
        <w:t>e-Navigation and disseminate that knowledge more widely.</w:t>
      </w:r>
      <w:r>
        <w:t xml:space="preserve"> </w:t>
      </w:r>
      <w:r w:rsidRPr="00BC22E9">
        <w:t xml:space="preserve">The course </w:t>
      </w:r>
      <w:r>
        <w:t xml:space="preserve">comprises </w:t>
      </w:r>
      <w:r w:rsidR="00233DF6">
        <w:t>6</w:t>
      </w:r>
      <w:r w:rsidRPr="00BC22E9">
        <w:t xml:space="preserve"> </w:t>
      </w:r>
      <w:r w:rsidR="00CF18B3">
        <w:t>teaching</w:t>
      </w:r>
      <w:r>
        <w:t xml:space="preserve"> </w:t>
      </w:r>
      <w:r w:rsidRPr="00BC22E9">
        <w:t>modules</w:t>
      </w:r>
      <w:r w:rsidR="001641B3">
        <w:t xml:space="preserve">. </w:t>
      </w:r>
      <w:r>
        <w:t xml:space="preserve"> </w:t>
      </w:r>
    </w:p>
    <w:p w14:paraId="03AA408C" w14:textId="77777777" w:rsidR="006D68CE" w:rsidRDefault="006D68CE" w:rsidP="006D68CE">
      <w:pPr>
        <w:rPr>
          <w:rFonts w:cs="Arial"/>
        </w:rPr>
      </w:pPr>
    </w:p>
    <w:p w14:paraId="357AFA53" w14:textId="77777777" w:rsidR="006D68CE" w:rsidRPr="000401D9" w:rsidRDefault="006D68CE" w:rsidP="006D68CE">
      <w:pPr>
        <w:pStyle w:val="Heading2"/>
      </w:pPr>
      <w:bookmarkStart w:id="23" w:name="_Toc322529520"/>
      <w:bookmarkStart w:id="24" w:name="_Toc322529569"/>
      <w:bookmarkStart w:id="25" w:name="_Toc417630477"/>
      <w:r w:rsidRPr="00676676">
        <w:t>Table</w:t>
      </w:r>
      <w:r>
        <w:t xml:space="preserve"> of Teaching M</w:t>
      </w:r>
      <w:r w:rsidRPr="000401D9">
        <w:t>odules</w:t>
      </w:r>
      <w:bookmarkEnd w:id="23"/>
      <w:bookmarkEnd w:id="24"/>
      <w:bookmarkEnd w:id="25"/>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14:paraId="69DC17F2" w14:textId="77777777"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49E21639" w14:textId="77777777"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017B5AE8" w14:textId="77777777"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745B33B8" w14:textId="77777777" w:rsidR="006D68CE" w:rsidRPr="0081138A" w:rsidRDefault="006D68CE" w:rsidP="009F6F9A">
            <w:pPr>
              <w:pStyle w:val="Default"/>
              <w:jc w:val="center"/>
              <w:rPr>
                <w:b/>
                <w:sz w:val="22"/>
                <w:szCs w:val="22"/>
              </w:rPr>
            </w:pPr>
            <w:r w:rsidRPr="0081138A">
              <w:rPr>
                <w:b/>
                <w:sz w:val="22"/>
                <w:szCs w:val="22"/>
              </w:rPr>
              <w:t>Overview</w:t>
            </w:r>
          </w:p>
        </w:tc>
      </w:tr>
      <w:tr w:rsidR="00965891" w:rsidRPr="001A35C8" w14:paraId="489D6797"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B8F9F44" w14:textId="642F0897" w:rsidR="00965891" w:rsidRPr="005A5150" w:rsidRDefault="00092A33" w:rsidP="009F6F9A">
            <w:pPr>
              <w:pStyle w:val="Default"/>
              <w:rPr>
                <w:sz w:val="22"/>
                <w:szCs w:val="22"/>
              </w:rPr>
            </w:pPr>
            <w:r>
              <w:rPr>
                <w:sz w:val="22"/>
                <w:szCs w:val="22"/>
              </w:rPr>
              <w:t>The background to e-Navigation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0FDDD351" w14:textId="06F44C59" w:rsidR="00965891" w:rsidRPr="005A5150" w:rsidRDefault="00311FA2" w:rsidP="00311FA2">
            <w:pPr>
              <w:pStyle w:val="Default"/>
              <w:jc w:val="center"/>
              <w:rPr>
                <w:sz w:val="22"/>
                <w:szCs w:val="22"/>
              </w:rPr>
            </w:pPr>
            <w:r>
              <w:rPr>
                <w:sz w:val="22"/>
                <w:szCs w:val="22"/>
              </w:rPr>
              <w:t>1</w:t>
            </w:r>
            <w:r w:rsidR="000858D1">
              <w:rPr>
                <w:sz w:val="22"/>
                <w:szCs w:val="22"/>
              </w:rPr>
              <w:t>.5</w:t>
            </w:r>
          </w:p>
        </w:tc>
        <w:tc>
          <w:tcPr>
            <w:tcW w:w="5182" w:type="dxa"/>
            <w:tcBorders>
              <w:top w:val="single" w:sz="6" w:space="0" w:color="000000"/>
              <w:left w:val="single" w:sz="4" w:space="0" w:color="000000"/>
              <w:bottom w:val="single" w:sz="4" w:space="0" w:color="000000"/>
              <w:right w:val="single" w:sz="4" w:space="0" w:color="000000"/>
            </w:tcBorders>
          </w:tcPr>
          <w:p w14:paraId="4C007536" w14:textId="12F1F5FB" w:rsidR="00965891" w:rsidRPr="001A35C8" w:rsidRDefault="00700259" w:rsidP="00700C19">
            <w:pPr>
              <w:rPr>
                <w:rFonts w:cs="Arial"/>
              </w:rPr>
            </w:pPr>
            <w:r>
              <w:rPr>
                <w:rFonts w:cs="Arial"/>
              </w:rPr>
              <w:t>Th</w:t>
            </w:r>
            <w:r w:rsidR="00965891">
              <w:rPr>
                <w:rFonts w:cs="Arial"/>
              </w:rPr>
              <w:t xml:space="preserve">is module describes </w:t>
            </w:r>
            <w:r w:rsidR="00700C19">
              <w:rPr>
                <w:rFonts w:cs="Arial"/>
              </w:rPr>
              <w:t>the inception, adoption  and development of the e-Navigation concept</w:t>
            </w:r>
          </w:p>
        </w:tc>
      </w:tr>
      <w:tr w:rsidR="00965891" w:rsidRPr="001A35C8" w14:paraId="01F1D6B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9BF6ED" w14:textId="7B6974E6" w:rsidR="00965891" w:rsidRPr="005A5150" w:rsidRDefault="00092A33" w:rsidP="009F6F9A">
            <w:pPr>
              <w:pStyle w:val="Default"/>
              <w:rPr>
                <w:sz w:val="22"/>
                <w:szCs w:val="22"/>
              </w:rPr>
            </w:pPr>
            <w:r>
              <w:rPr>
                <w:sz w:val="22"/>
                <w:szCs w:val="22"/>
              </w:rPr>
              <w:t>Electronic Nautical Charts and ECDIS</w:t>
            </w:r>
          </w:p>
        </w:tc>
        <w:tc>
          <w:tcPr>
            <w:tcW w:w="992" w:type="dxa"/>
            <w:tcBorders>
              <w:top w:val="single" w:sz="6" w:space="0" w:color="000000"/>
              <w:left w:val="single" w:sz="4" w:space="0" w:color="000000"/>
              <w:bottom w:val="single" w:sz="4" w:space="0" w:color="000000"/>
              <w:right w:val="single" w:sz="4" w:space="0" w:color="000000"/>
            </w:tcBorders>
            <w:vAlign w:val="center"/>
          </w:tcPr>
          <w:p w14:paraId="4F5CD197" w14:textId="45AEC89F" w:rsidR="00965891" w:rsidRPr="005A5150" w:rsidRDefault="001641B3" w:rsidP="009F6F9A">
            <w:pPr>
              <w:pStyle w:val="Default"/>
              <w:jc w:val="center"/>
              <w:rPr>
                <w:sz w:val="22"/>
                <w:szCs w:val="22"/>
              </w:rPr>
            </w:pPr>
            <w:r>
              <w:rPr>
                <w:sz w:val="22"/>
                <w:szCs w:val="22"/>
              </w:rPr>
              <w:t>1</w:t>
            </w:r>
            <w:r w:rsidR="00233DF6">
              <w:rPr>
                <w:sz w:val="22"/>
                <w:szCs w:val="22"/>
              </w:rPr>
              <w:t>.5</w:t>
            </w:r>
          </w:p>
        </w:tc>
        <w:tc>
          <w:tcPr>
            <w:tcW w:w="5182" w:type="dxa"/>
            <w:tcBorders>
              <w:top w:val="single" w:sz="6" w:space="0" w:color="000000"/>
              <w:left w:val="single" w:sz="4" w:space="0" w:color="000000"/>
              <w:bottom w:val="single" w:sz="4" w:space="0" w:color="000000"/>
              <w:right w:val="single" w:sz="4" w:space="0" w:color="000000"/>
            </w:tcBorders>
          </w:tcPr>
          <w:p w14:paraId="36E1727C" w14:textId="6776672A" w:rsidR="00965891" w:rsidRPr="001A35C8" w:rsidRDefault="005A2478" w:rsidP="00501900">
            <w:pPr>
              <w:rPr>
                <w:rFonts w:cs="Arial"/>
              </w:rPr>
            </w:pPr>
            <w:r>
              <w:rPr>
                <w:rFonts w:cs="Arial"/>
              </w:rPr>
              <w:t xml:space="preserve">This module describes </w:t>
            </w:r>
            <w:r w:rsidR="00700C19">
              <w:rPr>
                <w:rFonts w:cs="Arial"/>
              </w:rPr>
              <w:t>the importance of valid electronic chart data required to support e-Navigation</w:t>
            </w:r>
          </w:p>
        </w:tc>
      </w:tr>
      <w:tr w:rsidR="00233DF6" w:rsidRPr="001A35C8" w14:paraId="35EFA58C"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7801BA14" w14:textId="5D5350A7" w:rsidR="00233DF6" w:rsidRDefault="00233DF6" w:rsidP="00BA74E2">
            <w:pPr>
              <w:pStyle w:val="Default"/>
              <w:rPr>
                <w:sz w:val="22"/>
                <w:szCs w:val="22"/>
              </w:rPr>
            </w:pPr>
            <w:r>
              <w:rPr>
                <w:sz w:val="22"/>
                <w:szCs w:val="22"/>
              </w:rPr>
              <w:t>Global Navigation Satellite Systems</w:t>
            </w:r>
          </w:p>
        </w:tc>
        <w:tc>
          <w:tcPr>
            <w:tcW w:w="992" w:type="dxa"/>
            <w:tcBorders>
              <w:top w:val="single" w:sz="6" w:space="0" w:color="000000"/>
              <w:left w:val="single" w:sz="4" w:space="0" w:color="000000"/>
              <w:bottom w:val="single" w:sz="4" w:space="0" w:color="000000"/>
              <w:right w:val="single" w:sz="4" w:space="0" w:color="000000"/>
            </w:tcBorders>
            <w:vAlign w:val="center"/>
          </w:tcPr>
          <w:p w14:paraId="754C7BF6" w14:textId="604A0F27" w:rsidR="00233DF6" w:rsidRDefault="00233DF6"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123C7F63" w14:textId="2C703556" w:rsidR="00233DF6" w:rsidRDefault="00BF35C6" w:rsidP="00BA7DF3">
            <w:pPr>
              <w:rPr>
                <w:rFonts w:cs="Arial"/>
              </w:rPr>
            </w:pPr>
            <w:r>
              <w:rPr>
                <w:rFonts w:cs="Arial"/>
              </w:rPr>
              <w:t xml:space="preserve">This module describes the principles of GNSS and </w:t>
            </w:r>
            <w:r w:rsidR="00BA7DF3">
              <w:rPr>
                <w:rFonts w:cs="Arial"/>
              </w:rPr>
              <w:t>their</w:t>
            </w:r>
            <w:r>
              <w:rPr>
                <w:rFonts w:cs="Arial"/>
              </w:rPr>
              <w:t xml:space="preserve"> potential vulnerability</w:t>
            </w:r>
          </w:p>
        </w:tc>
      </w:tr>
      <w:tr w:rsidR="00965891" w:rsidRPr="001A35C8" w14:paraId="1E23C79F"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5C6F1E3" w14:textId="6473371E" w:rsidR="00965891" w:rsidRPr="005A5150" w:rsidRDefault="00092A33" w:rsidP="00BA74E2">
            <w:pPr>
              <w:pStyle w:val="Default"/>
              <w:rPr>
                <w:sz w:val="22"/>
                <w:szCs w:val="22"/>
              </w:rPr>
            </w:pPr>
            <w:r>
              <w:rPr>
                <w:sz w:val="22"/>
                <w:szCs w:val="22"/>
              </w:rPr>
              <w:t>Position Navigation and Timing</w:t>
            </w:r>
          </w:p>
        </w:tc>
        <w:tc>
          <w:tcPr>
            <w:tcW w:w="992" w:type="dxa"/>
            <w:tcBorders>
              <w:top w:val="single" w:sz="6" w:space="0" w:color="000000"/>
              <w:left w:val="single" w:sz="4" w:space="0" w:color="000000"/>
              <w:bottom w:val="single" w:sz="4" w:space="0" w:color="000000"/>
              <w:right w:val="single" w:sz="4" w:space="0" w:color="000000"/>
            </w:tcBorders>
            <w:vAlign w:val="center"/>
          </w:tcPr>
          <w:p w14:paraId="2C3A6F47" w14:textId="6CABEB66" w:rsidR="00965891" w:rsidRPr="005A5150" w:rsidRDefault="00F17D05" w:rsidP="009F6F9A">
            <w:pPr>
              <w:pStyle w:val="Default"/>
              <w:jc w:val="center"/>
              <w:rPr>
                <w:sz w:val="22"/>
                <w:szCs w:val="22"/>
              </w:rPr>
            </w:pPr>
            <w:r>
              <w:rPr>
                <w:sz w:val="22"/>
                <w:szCs w:val="22"/>
              </w:rPr>
              <w:t>1.5</w:t>
            </w:r>
          </w:p>
        </w:tc>
        <w:tc>
          <w:tcPr>
            <w:tcW w:w="5182" w:type="dxa"/>
            <w:tcBorders>
              <w:top w:val="single" w:sz="6" w:space="0" w:color="000000"/>
              <w:left w:val="single" w:sz="4" w:space="0" w:color="000000"/>
              <w:bottom w:val="single" w:sz="4" w:space="0" w:color="000000"/>
              <w:right w:val="single" w:sz="4" w:space="0" w:color="000000"/>
            </w:tcBorders>
          </w:tcPr>
          <w:p w14:paraId="58CBD128" w14:textId="65B8033C" w:rsidR="00965891" w:rsidRPr="001A35C8" w:rsidRDefault="008A6197" w:rsidP="00984B3B">
            <w:pPr>
              <w:rPr>
                <w:rFonts w:cs="Arial"/>
              </w:rPr>
            </w:pPr>
            <w:r>
              <w:rPr>
                <w:rFonts w:cs="Arial"/>
              </w:rPr>
              <w:t xml:space="preserve">This module describes </w:t>
            </w:r>
            <w:r w:rsidR="00604932">
              <w:rPr>
                <w:rFonts w:cs="Arial"/>
              </w:rPr>
              <w:t xml:space="preserve">why an uninterrupted determination  of  position, navigation </w:t>
            </w:r>
            <w:r w:rsidR="00984B3B">
              <w:rPr>
                <w:rFonts w:cs="Arial"/>
              </w:rPr>
              <w:t>and</w:t>
            </w:r>
            <w:r w:rsidR="00604932">
              <w:rPr>
                <w:rFonts w:cs="Arial"/>
              </w:rPr>
              <w:t xml:space="preserve"> coordinated time </w:t>
            </w:r>
            <w:r w:rsidR="00984B3B">
              <w:rPr>
                <w:rFonts w:cs="Arial"/>
              </w:rPr>
              <w:t>i</w:t>
            </w:r>
            <w:r w:rsidR="00604932">
              <w:rPr>
                <w:rFonts w:cs="Arial"/>
              </w:rPr>
              <w:t>s essential to e-Navigation</w:t>
            </w:r>
          </w:p>
        </w:tc>
      </w:tr>
      <w:tr w:rsidR="00965891" w:rsidRPr="001A35C8" w14:paraId="2A2AE77A"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DADDB4D" w14:textId="796A3E82" w:rsidR="00965891" w:rsidRPr="005A5150" w:rsidRDefault="001641B3" w:rsidP="00092A33">
            <w:pPr>
              <w:pStyle w:val="Default"/>
              <w:rPr>
                <w:sz w:val="22"/>
                <w:szCs w:val="22"/>
              </w:rPr>
            </w:pPr>
            <w:r>
              <w:rPr>
                <w:sz w:val="22"/>
                <w:szCs w:val="22"/>
              </w:rPr>
              <w:t>Communications and AIS</w:t>
            </w:r>
          </w:p>
        </w:tc>
        <w:tc>
          <w:tcPr>
            <w:tcW w:w="992" w:type="dxa"/>
            <w:tcBorders>
              <w:top w:val="single" w:sz="6" w:space="0" w:color="000000"/>
              <w:left w:val="single" w:sz="4" w:space="0" w:color="000000"/>
              <w:bottom w:val="single" w:sz="4" w:space="0" w:color="000000"/>
              <w:right w:val="single" w:sz="4" w:space="0" w:color="000000"/>
            </w:tcBorders>
            <w:vAlign w:val="center"/>
          </w:tcPr>
          <w:p w14:paraId="71C3102E" w14:textId="52705C7C" w:rsidR="00965891" w:rsidRPr="005A5150" w:rsidRDefault="004932C3"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14:paraId="6350B489" w14:textId="2C1E9D78" w:rsidR="00965891" w:rsidRPr="001A35C8" w:rsidRDefault="002979A7" w:rsidP="00501900">
            <w:pPr>
              <w:rPr>
                <w:rFonts w:cs="Arial"/>
              </w:rPr>
            </w:pPr>
            <w:r>
              <w:rPr>
                <w:rFonts w:cs="Arial"/>
              </w:rPr>
              <w:t xml:space="preserve">This module describes </w:t>
            </w:r>
            <w:r w:rsidR="00604932">
              <w:rPr>
                <w:rFonts w:cs="Arial"/>
              </w:rPr>
              <w:t>the communications systems necessary to support e-Navigation</w:t>
            </w:r>
          </w:p>
        </w:tc>
      </w:tr>
      <w:tr w:rsidR="006D68CE" w:rsidRPr="001A35C8" w14:paraId="183DA9D9"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AFF08E3" w14:textId="107A1041" w:rsidR="006D68CE" w:rsidRPr="005A5150" w:rsidRDefault="001641B3" w:rsidP="009F6F9A">
            <w:pPr>
              <w:pStyle w:val="Default"/>
              <w:rPr>
                <w:sz w:val="22"/>
                <w:szCs w:val="22"/>
              </w:rPr>
            </w:pPr>
            <w:r>
              <w:rPr>
                <w:sz w:val="22"/>
                <w:szCs w:val="22"/>
              </w:rPr>
              <w:t>Information Systems</w:t>
            </w:r>
            <w:r w:rsidR="00366A49">
              <w:rPr>
                <w:sz w:val="22"/>
                <w:szCs w:val="22"/>
              </w:rPr>
              <w:t xml:space="preserve"> </w:t>
            </w:r>
          </w:p>
        </w:tc>
        <w:tc>
          <w:tcPr>
            <w:tcW w:w="992" w:type="dxa"/>
            <w:tcBorders>
              <w:top w:val="single" w:sz="6" w:space="0" w:color="000000"/>
              <w:left w:val="single" w:sz="4" w:space="0" w:color="000000"/>
              <w:bottom w:val="single" w:sz="4" w:space="0" w:color="000000"/>
              <w:right w:val="single" w:sz="4" w:space="0" w:color="000000"/>
            </w:tcBorders>
            <w:vAlign w:val="center"/>
          </w:tcPr>
          <w:p w14:paraId="3504D6F0" w14:textId="13CAF33F" w:rsidR="006D68CE"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15B6934D" w14:textId="04AF7CC0" w:rsidR="006D68CE" w:rsidRPr="001A35C8" w:rsidRDefault="006D68CE" w:rsidP="00501900">
            <w:r w:rsidRPr="001A35C8">
              <w:rPr>
                <w:rFonts w:cs="Arial"/>
              </w:rPr>
              <w:t xml:space="preserve">This module describes </w:t>
            </w:r>
            <w:r w:rsidR="00604932">
              <w:rPr>
                <w:rFonts w:cs="Arial"/>
              </w:rPr>
              <w:t>existing and developing information systems</w:t>
            </w:r>
            <w:r w:rsidR="006D2065">
              <w:rPr>
                <w:rFonts w:cs="Arial"/>
              </w:rPr>
              <w:t xml:space="preserve"> and test beds</w:t>
            </w:r>
            <w:r w:rsidR="00604932">
              <w:rPr>
                <w:rFonts w:cs="Arial"/>
              </w:rPr>
              <w:t xml:space="preserve"> which are designed to improve the flow of information ship to shore; ship to ship and shore to ship</w:t>
            </w:r>
          </w:p>
        </w:tc>
      </w:tr>
      <w:tr w:rsidR="00BF222F" w:rsidRPr="001A35C8" w14:paraId="40EE8AEB"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72E830DE" w14:textId="1A54232E" w:rsidR="00BF222F" w:rsidRPr="00BF222F" w:rsidRDefault="00BF222F" w:rsidP="009F6F9A">
            <w:pPr>
              <w:pStyle w:val="Default"/>
              <w:rPr>
                <w:bCs/>
                <w:sz w:val="22"/>
                <w:szCs w:val="22"/>
              </w:rPr>
            </w:pPr>
            <w:r w:rsidRPr="00BF222F">
              <w:rPr>
                <w:bCs/>
                <w:sz w:val="22"/>
                <w:szCs w:val="22"/>
              </w:rPr>
              <w:t>Competency test</w:t>
            </w:r>
          </w:p>
        </w:tc>
        <w:tc>
          <w:tcPr>
            <w:tcW w:w="992" w:type="dxa"/>
            <w:tcBorders>
              <w:top w:val="single" w:sz="4" w:space="0" w:color="000000"/>
              <w:left w:val="single" w:sz="4" w:space="0" w:color="000000"/>
              <w:bottom w:val="single" w:sz="6" w:space="0" w:color="000000"/>
              <w:right w:val="single" w:sz="4" w:space="0" w:color="000000"/>
            </w:tcBorders>
            <w:vAlign w:val="center"/>
          </w:tcPr>
          <w:p w14:paraId="50A79CF3" w14:textId="28D64BF7" w:rsidR="00BF222F" w:rsidRPr="00BF222F" w:rsidRDefault="00BF222F" w:rsidP="009F6F9A">
            <w:pPr>
              <w:pStyle w:val="Default"/>
              <w:jc w:val="center"/>
              <w:rPr>
                <w:sz w:val="22"/>
                <w:szCs w:val="22"/>
              </w:rPr>
            </w:pPr>
            <w:r w:rsidRPr="00BF222F">
              <w:rPr>
                <w:sz w:val="22"/>
                <w:szCs w:val="22"/>
              </w:rPr>
              <w:t>0.5</w:t>
            </w:r>
          </w:p>
        </w:tc>
        <w:tc>
          <w:tcPr>
            <w:tcW w:w="5182" w:type="dxa"/>
            <w:tcBorders>
              <w:top w:val="single" w:sz="4" w:space="0" w:color="000000"/>
              <w:left w:val="single" w:sz="4" w:space="0" w:color="000000"/>
              <w:bottom w:val="single" w:sz="6" w:space="0" w:color="000000"/>
              <w:right w:val="single" w:sz="4" w:space="0" w:color="000000"/>
            </w:tcBorders>
          </w:tcPr>
          <w:p w14:paraId="493CEA1F" w14:textId="77777777" w:rsidR="00BF222F" w:rsidRDefault="00BF222F" w:rsidP="009F6F9A">
            <w:pPr>
              <w:pStyle w:val="Default"/>
              <w:rPr>
                <w:color w:val="auto"/>
                <w:sz w:val="22"/>
                <w:szCs w:val="22"/>
              </w:rPr>
            </w:pPr>
          </w:p>
        </w:tc>
      </w:tr>
      <w:tr w:rsidR="006D68CE" w:rsidRPr="001A35C8" w14:paraId="6B131E84"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4BADED1F" w14:textId="77777777"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6A6E8F08" w14:textId="56A0AAD8" w:rsidR="006D68CE" w:rsidRPr="005A5150" w:rsidRDefault="000858D1" w:rsidP="009F6F9A">
            <w:pPr>
              <w:pStyle w:val="Default"/>
              <w:jc w:val="center"/>
              <w:rPr>
                <w:b/>
                <w:sz w:val="22"/>
                <w:szCs w:val="22"/>
              </w:rPr>
            </w:pPr>
            <w:r>
              <w:rPr>
                <w:b/>
                <w:sz w:val="22"/>
                <w:szCs w:val="22"/>
              </w:rPr>
              <w:t>9</w:t>
            </w:r>
          </w:p>
        </w:tc>
        <w:tc>
          <w:tcPr>
            <w:tcW w:w="5182" w:type="dxa"/>
            <w:tcBorders>
              <w:top w:val="single" w:sz="4" w:space="0" w:color="000000"/>
              <w:left w:val="single" w:sz="4" w:space="0" w:color="000000"/>
              <w:bottom w:val="single" w:sz="6" w:space="0" w:color="000000"/>
              <w:right w:val="single" w:sz="4" w:space="0" w:color="000000"/>
            </w:tcBorders>
          </w:tcPr>
          <w:p w14:paraId="2E721EC4" w14:textId="329D0D37" w:rsidR="006D68CE" w:rsidRPr="005A5150" w:rsidRDefault="004932C3" w:rsidP="009F6F9A">
            <w:pPr>
              <w:pStyle w:val="Default"/>
              <w:rPr>
                <w:color w:val="auto"/>
                <w:sz w:val="22"/>
                <w:szCs w:val="22"/>
              </w:rPr>
            </w:pPr>
            <w:r>
              <w:rPr>
                <w:color w:val="auto"/>
                <w:sz w:val="22"/>
                <w:szCs w:val="22"/>
              </w:rPr>
              <w:t xml:space="preserve">Two </w:t>
            </w:r>
            <w:r w:rsidR="006D68CE">
              <w:rPr>
                <w:color w:val="auto"/>
                <w:sz w:val="22"/>
                <w:szCs w:val="22"/>
              </w:rPr>
              <w:t>day course</w:t>
            </w:r>
          </w:p>
        </w:tc>
      </w:tr>
    </w:tbl>
    <w:p w14:paraId="620B2659" w14:textId="77777777" w:rsidR="006D68CE" w:rsidRPr="000401D9" w:rsidRDefault="006D68CE" w:rsidP="006D68CE">
      <w:pPr>
        <w:pStyle w:val="Heading2"/>
      </w:pPr>
      <w:bookmarkStart w:id="26" w:name="_Toc322529521"/>
      <w:bookmarkStart w:id="27" w:name="_Toc322529570"/>
      <w:bookmarkStart w:id="28" w:name="_Toc417630478"/>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6"/>
      <w:bookmarkEnd w:id="27"/>
      <w:r w:rsidR="003D7D6A">
        <w:t xml:space="preserve"> and Notes</w:t>
      </w:r>
      <w:bookmarkEnd w:id="28"/>
    </w:p>
    <w:p w14:paraId="60CB1D44" w14:textId="796CDAE3"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 xml:space="preserve">Although the course is limited to </w:t>
      </w:r>
      <w:r w:rsidR="00D83EC1">
        <w:t>24</w:t>
      </w:r>
      <w:r w:rsidR="0086527E">
        <w:t xml:space="preserve">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14:paraId="6B2E99FC" w14:textId="77777777"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14:paraId="75D6420B" w14:textId="77777777"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14:paraId="37B0969C" w14:textId="5C4AA91E" w:rsidR="006D68CE" w:rsidRDefault="00501900" w:rsidP="007F4339">
      <w:pPr>
        <w:pStyle w:val="List1"/>
        <w:numPr>
          <w:ilvl w:val="0"/>
          <w:numId w:val="16"/>
        </w:numPr>
      </w:pPr>
      <w:r>
        <w:lastRenderedPageBreak/>
        <w:t>P</w:t>
      </w:r>
      <w:r w:rsidR="000F3871">
        <w:t xml:space="preserve">articipants </w:t>
      </w:r>
      <w:r>
        <w:t xml:space="preserve">should have </w:t>
      </w:r>
      <w:r w:rsidR="000F3871">
        <w:t>Wi-Fi internet access</w:t>
      </w:r>
      <w:r w:rsidR="006D68CE">
        <w:t>.</w:t>
      </w:r>
    </w:p>
    <w:p w14:paraId="1FEF8489" w14:textId="77777777" w:rsidR="006D68CE" w:rsidRDefault="006D68CE" w:rsidP="006D68CE">
      <w:pPr>
        <w:pStyle w:val="Heading2"/>
        <w:rPr>
          <w:sz w:val="35"/>
        </w:rPr>
      </w:pPr>
      <w:bookmarkStart w:id="29" w:name="_Toc322529522"/>
      <w:bookmarkStart w:id="30" w:name="_Toc322529571"/>
      <w:bookmarkStart w:id="31" w:name="_Toc417630479"/>
      <w:r w:rsidRPr="00676676">
        <w:t>References</w:t>
      </w:r>
      <w:bookmarkEnd w:id="29"/>
      <w:bookmarkEnd w:id="30"/>
      <w:bookmarkEnd w:id="31"/>
    </w:p>
    <w:p w14:paraId="42BC3E4E" w14:textId="77777777" w:rsidR="006D68CE" w:rsidRPr="00A33327" w:rsidRDefault="006D68CE" w:rsidP="006D68CE">
      <w:pPr>
        <w:pStyle w:val="BodyText"/>
      </w:pPr>
      <w:r w:rsidRPr="00A33327">
        <w:t>In addition to any specific references required by the Competent Authority, the following material is relevant to this course: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F91D40" w:rsidRPr="00F91D40" w14:paraId="511EDF32" w14:textId="77777777" w:rsidTr="00E513F1">
        <w:trPr>
          <w:tblCellSpacing w:w="15" w:type="dxa"/>
        </w:trPr>
        <w:tc>
          <w:tcPr>
            <w:tcW w:w="0" w:type="auto"/>
            <w:noWrap/>
            <w:vAlign w:val="center"/>
            <w:hideMark/>
          </w:tcPr>
          <w:p w14:paraId="6D9038BA" w14:textId="48E8656C" w:rsidR="00F91D40" w:rsidRPr="00F91D40" w:rsidRDefault="00F91D40" w:rsidP="00F91D40">
            <w:pPr>
              <w:jc w:val="center"/>
              <w:rPr>
                <w:rFonts w:cs="Arial"/>
                <w:szCs w:val="22"/>
                <w:lang w:eastAsia="en-GB"/>
              </w:rPr>
            </w:pPr>
          </w:p>
        </w:tc>
        <w:tc>
          <w:tcPr>
            <w:tcW w:w="0" w:type="auto"/>
            <w:vAlign w:val="center"/>
            <w:hideMark/>
          </w:tcPr>
          <w:p w14:paraId="50DD33F3" w14:textId="530F7ECD" w:rsidR="00F91D40" w:rsidRPr="00F91D40" w:rsidRDefault="00F91D40" w:rsidP="00F91D40">
            <w:pPr>
              <w:rPr>
                <w:rFonts w:cs="Arial"/>
                <w:szCs w:val="22"/>
                <w:lang w:eastAsia="en-GB"/>
              </w:rPr>
            </w:pPr>
          </w:p>
        </w:tc>
      </w:tr>
    </w:tbl>
    <w:p w14:paraId="6B074422" w14:textId="77777777" w:rsidR="0029073A" w:rsidRDefault="0029073A" w:rsidP="007F4339">
      <w:pPr>
        <w:pStyle w:val="Bullet1"/>
        <w:numPr>
          <w:ilvl w:val="0"/>
          <w:numId w:val="2"/>
        </w:numPr>
      </w:pPr>
      <w:r>
        <w:t>The IALA NAVGUIDE</w:t>
      </w:r>
    </w:p>
    <w:p w14:paraId="4C7DE3B9" w14:textId="10CDBB40" w:rsidR="001D637F" w:rsidRDefault="001D637F" w:rsidP="007F4339">
      <w:pPr>
        <w:pStyle w:val="Bullet1"/>
        <w:numPr>
          <w:ilvl w:val="0"/>
          <w:numId w:val="2"/>
        </w:numPr>
      </w:pPr>
      <w:r>
        <w:t>IALA Information Paper on e-Navigation Architecture</w:t>
      </w:r>
    </w:p>
    <w:p w14:paraId="2590F398" w14:textId="0CA700F5" w:rsidR="008B4F62" w:rsidRDefault="008B4F62" w:rsidP="007F4339">
      <w:pPr>
        <w:pStyle w:val="Bullet1"/>
        <w:numPr>
          <w:ilvl w:val="0"/>
          <w:numId w:val="2"/>
        </w:numPr>
      </w:pPr>
      <w:r>
        <w:t>IALA Maritime Radio Communications Plan</w:t>
      </w:r>
    </w:p>
    <w:p w14:paraId="44DDD0FB" w14:textId="03604FB6" w:rsidR="008B4F62" w:rsidRDefault="008B4F62" w:rsidP="007F4339">
      <w:pPr>
        <w:pStyle w:val="Bullet1"/>
        <w:numPr>
          <w:ilvl w:val="0"/>
          <w:numId w:val="2"/>
        </w:numPr>
      </w:pPr>
      <w:r>
        <w:t>IALA World-Wide Radionavigation Plan</w:t>
      </w:r>
    </w:p>
    <w:p w14:paraId="3AC14C5D" w14:textId="1496052E" w:rsidR="006D68CE" w:rsidRPr="00E219DC" w:rsidRDefault="00F91D40" w:rsidP="007F4339">
      <w:pPr>
        <w:pStyle w:val="Bullet1"/>
        <w:numPr>
          <w:ilvl w:val="0"/>
          <w:numId w:val="2"/>
        </w:numPr>
      </w:pPr>
      <w:r w:rsidRPr="00E219DC">
        <w:t xml:space="preserve">IALA Recommendation </w:t>
      </w:r>
      <w:r w:rsidRPr="00E219DC">
        <w:rPr>
          <w:rFonts w:eastAsia="Times New Roman"/>
          <w:bCs/>
        </w:rPr>
        <w:t>e-NAV140</w:t>
      </w:r>
      <w:r w:rsidRPr="00E219DC">
        <w:rPr>
          <w:rFonts w:eastAsia="Times New Roman"/>
        </w:rPr>
        <w:t xml:space="preserve"> on e-Navigation Architecture - the initial shore-based </w:t>
      </w:r>
      <w:r w:rsidRPr="00E219DC">
        <w:t>p</w:t>
      </w:r>
      <w:r w:rsidRPr="00E219DC">
        <w:rPr>
          <w:rFonts w:eastAsia="Times New Roman"/>
        </w:rPr>
        <w:t>erspective</w:t>
      </w:r>
    </w:p>
    <w:p w14:paraId="70A72861" w14:textId="581E1CD8" w:rsidR="00E219DC" w:rsidRPr="00B81AFF" w:rsidRDefault="00E219DC" w:rsidP="007F4339">
      <w:pPr>
        <w:pStyle w:val="Bullet1"/>
        <w:numPr>
          <w:ilvl w:val="0"/>
          <w:numId w:val="2"/>
        </w:numPr>
      </w:pPr>
      <w:r w:rsidRPr="00E61D2F">
        <w:rPr>
          <w:rFonts w:eastAsia="Times New Roman"/>
        </w:rPr>
        <w:t xml:space="preserve">IALA Recommendation e-Nav 144 </w:t>
      </w:r>
      <w:r w:rsidR="00D21049">
        <w:rPr>
          <w:rFonts w:eastAsia="Times New Roman"/>
        </w:rPr>
        <w:t>o</w:t>
      </w:r>
      <w:r w:rsidRPr="00E61D2F">
        <w:rPr>
          <w:rFonts w:eastAsia="Times New Roman"/>
        </w:rPr>
        <w:t>n Harmonized implementation of Application Specific Messages</w:t>
      </w:r>
    </w:p>
    <w:p w14:paraId="6ADD4F69" w14:textId="3F43DB9B" w:rsidR="00B81AFF" w:rsidRDefault="00B81AFF" w:rsidP="007F4339">
      <w:pPr>
        <w:pStyle w:val="Bullet1"/>
        <w:numPr>
          <w:ilvl w:val="0"/>
          <w:numId w:val="2"/>
        </w:numPr>
      </w:pPr>
      <w:r>
        <w:t>IALA Recommendation R-115 on the Provision of Radio Navigation Services (DGNSS)</w:t>
      </w:r>
    </w:p>
    <w:p w14:paraId="294CA672" w14:textId="42E7E6E6" w:rsidR="00B81AFF" w:rsidRDefault="00B81AFF" w:rsidP="007F4339">
      <w:pPr>
        <w:pStyle w:val="Bullet1"/>
        <w:numPr>
          <w:ilvl w:val="0"/>
          <w:numId w:val="2"/>
        </w:numPr>
      </w:pPr>
      <w:r>
        <w:t>IALA Recommendation R-121 on the Performance and Monitoring of a DGNSS</w:t>
      </w:r>
    </w:p>
    <w:p w14:paraId="5591E457" w14:textId="5366734D" w:rsidR="00B81AFF" w:rsidRDefault="00B81AFF" w:rsidP="007F4339">
      <w:pPr>
        <w:pStyle w:val="Bullet1"/>
        <w:numPr>
          <w:ilvl w:val="0"/>
          <w:numId w:val="2"/>
        </w:numPr>
      </w:pPr>
      <w:r>
        <w:t>IALA Recommendation R-129 on GNSS Vulnerability and Mitigation Measures</w:t>
      </w:r>
    </w:p>
    <w:p w14:paraId="29B19F69" w14:textId="0804032D" w:rsidR="00FD369B" w:rsidRPr="00E61D2F" w:rsidRDefault="00FD369B" w:rsidP="007F4339">
      <w:pPr>
        <w:pStyle w:val="Bullet1"/>
        <w:numPr>
          <w:ilvl w:val="0"/>
          <w:numId w:val="2"/>
        </w:numPr>
      </w:pPr>
      <w:r>
        <w:t>IALA Recommendation R-135</w:t>
      </w:r>
      <w:r w:rsidR="00B410CC">
        <w:t xml:space="preserve"> on the Future of DGNSS</w:t>
      </w:r>
    </w:p>
    <w:p w14:paraId="03489A06" w14:textId="2EE51F2B" w:rsidR="00E61D2F" w:rsidRPr="00E61D2F" w:rsidRDefault="00E61D2F" w:rsidP="00E61D2F">
      <w:pPr>
        <w:pStyle w:val="Bullet1"/>
        <w:numPr>
          <w:ilvl w:val="0"/>
          <w:numId w:val="2"/>
        </w:numPr>
      </w:pPr>
      <w:r w:rsidRPr="00E61D2F">
        <w:t xml:space="preserve">IALA Guideline 1072 </w:t>
      </w:r>
      <w:r w:rsidRPr="00E61D2F">
        <w:rPr>
          <w:rFonts w:eastAsia="Times New Roman"/>
        </w:rPr>
        <w:t>On AtoN Information Exchange &amp; Presentation</w:t>
      </w:r>
    </w:p>
    <w:p w14:paraId="01E8A1EC" w14:textId="77777777" w:rsidR="00E61D2F" w:rsidRPr="00E61D2F" w:rsidRDefault="00E219DC" w:rsidP="00E61D2F">
      <w:pPr>
        <w:pStyle w:val="Bullet1"/>
        <w:numPr>
          <w:ilvl w:val="0"/>
          <w:numId w:val="2"/>
        </w:numPr>
      </w:pPr>
      <w:r w:rsidRPr="00E61D2F">
        <w:t xml:space="preserve">IALA Guideline </w:t>
      </w:r>
      <w:r w:rsidR="00E61D2F" w:rsidRPr="00E61D2F">
        <w:t xml:space="preserve">1085 </w:t>
      </w:r>
      <w:r w:rsidR="00E61D2F" w:rsidRPr="00E61D2F">
        <w:rPr>
          <w:rFonts w:eastAsia="Times New Roman"/>
        </w:rPr>
        <w:t>On the Standard Format for Electronic Exchange of AtoN Product Information</w:t>
      </w:r>
      <w:r w:rsidR="00E61D2F" w:rsidRPr="00E61D2F">
        <w:t xml:space="preserve"> </w:t>
      </w:r>
    </w:p>
    <w:p w14:paraId="2E05A543" w14:textId="79F691E9" w:rsidR="00E61D2F" w:rsidRPr="00E61D2F" w:rsidRDefault="00E61D2F" w:rsidP="00E61D2F">
      <w:pPr>
        <w:pStyle w:val="Bullet1"/>
        <w:numPr>
          <w:ilvl w:val="0"/>
          <w:numId w:val="2"/>
        </w:numPr>
      </w:pPr>
      <w:r w:rsidRPr="00E61D2F">
        <w:t xml:space="preserve">IALA Guideline1086 </w:t>
      </w:r>
      <w:r w:rsidRPr="00E61D2F">
        <w:rPr>
          <w:rFonts w:eastAsia="Times New Roman"/>
        </w:rPr>
        <w:t>On the Global Sharing of Maritime Data</w:t>
      </w:r>
    </w:p>
    <w:p w14:paraId="02065D61" w14:textId="3EF2491A" w:rsidR="00E61D2F" w:rsidRPr="00E61D2F" w:rsidRDefault="00E61D2F" w:rsidP="00E61D2F">
      <w:pPr>
        <w:pStyle w:val="Bullet1"/>
        <w:numPr>
          <w:ilvl w:val="0"/>
          <w:numId w:val="2"/>
        </w:numPr>
      </w:pPr>
      <w:r w:rsidRPr="00E61D2F">
        <w:t xml:space="preserve">IALA Guideline 1087 </w:t>
      </w:r>
      <w:r w:rsidRPr="00E61D2F">
        <w:rPr>
          <w:rFonts w:eastAsia="Times New Roman"/>
        </w:rPr>
        <w:t>On Procedures for the Management of the IALA Domains under the IHO GI Registry</w:t>
      </w:r>
    </w:p>
    <w:p w14:paraId="2DB34220" w14:textId="6F4B7902" w:rsidR="00E61D2F" w:rsidRPr="00E61D2F" w:rsidRDefault="00E61D2F" w:rsidP="00E61D2F">
      <w:pPr>
        <w:pStyle w:val="Bullet1"/>
        <w:numPr>
          <w:ilvl w:val="0"/>
          <w:numId w:val="2"/>
        </w:numPr>
      </w:pPr>
      <w:r w:rsidRPr="00E61D2F">
        <w:t xml:space="preserve">IALA Guideline 1088 </w:t>
      </w:r>
      <w:r w:rsidRPr="00E61D2F">
        <w:rPr>
          <w:rFonts w:eastAsia="Times New Roman"/>
        </w:rPr>
        <w:t>On an Introduction to Preparing S-100 Product Specifications</w:t>
      </w:r>
      <w:r w:rsidRPr="00E61D2F">
        <w:t xml:space="preserve"> </w:t>
      </w:r>
    </w:p>
    <w:p w14:paraId="40F7D68E" w14:textId="50FC81A4" w:rsidR="00E61D2F" w:rsidRPr="00E219DC" w:rsidRDefault="00E61D2F" w:rsidP="00E61D2F">
      <w:pPr>
        <w:pStyle w:val="Bullet1"/>
        <w:numPr>
          <w:ilvl w:val="0"/>
          <w:numId w:val="2"/>
        </w:numPr>
      </w:pPr>
      <w:r w:rsidRPr="00E219DC">
        <w:t xml:space="preserve">IALA Guideline </w:t>
      </w:r>
      <w:r>
        <w:t>1096 o</w:t>
      </w:r>
      <w:r w:rsidRPr="00E219DC">
        <w:rPr>
          <w:rFonts w:eastAsia="Times New Roman"/>
        </w:rPr>
        <w:t>n Anticipated user e-Navigation requirements from Berth to Berth, for AtoN Authorities</w:t>
      </w:r>
    </w:p>
    <w:p w14:paraId="28E969F1" w14:textId="77777777" w:rsidR="0085662E" w:rsidRDefault="0085662E" w:rsidP="0085662E">
      <w:pPr>
        <w:pStyle w:val="Heading2"/>
      </w:pPr>
      <w:bookmarkStart w:id="32" w:name="_Toc417630480"/>
      <w:r>
        <w:t>Pre-Course Reading</w:t>
      </w:r>
      <w:bookmarkEnd w:id="32"/>
    </w:p>
    <w:p w14:paraId="1D920610" w14:textId="77777777" w:rsidR="001D1485" w:rsidRDefault="0085662E" w:rsidP="0085662E">
      <w:pPr>
        <w:pStyle w:val="Bullet1"/>
        <w:numPr>
          <w:ilvl w:val="0"/>
          <w:numId w:val="0"/>
        </w:numPr>
      </w:pPr>
      <w:r>
        <w:t>Participants should be encouraged to study</w:t>
      </w:r>
      <w:r w:rsidR="001D1485">
        <w:t>:</w:t>
      </w:r>
    </w:p>
    <w:p w14:paraId="47F8982F" w14:textId="77777777" w:rsidR="00D21049" w:rsidRPr="00E219DC" w:rsidRDefault="0085662E" w:rsidP="00D21049">
      <w:pPr>
        <w:pStyle w:val="Bullet1"/>
        <w:numPr>
          <w:ilvl w:val="0"/>
          <w:numId w:val="2"/>
        </w:numPr>
      </w:pPr>
      <w:r>
        <w:t xml:space="preserve">IALA Recommendation </w:t>
      </w:r>
      <w:r w:rsidR="00D21049" w:rsidRPr="00E219DC">
        <w:t xml:space="preserve">IALA Recommendation </w:t>
      </w:r>
      <w:r w:rsidR="00D21049" w:rsidRPr="00E219DC">
        <w:rPr>
          <w:rFonts w:eastAsia="Times New Roman"/>
          <w:bCs/>
        </w:rPr>
        <w:t>e-NAV140</w:t>
      </w:r>
      <w:r w:rsidR="00D21049" w:rsidRPr="00E219DC">
        <w:rPr>
          <w:rFonts w:eastAsia="Times New Roman"/>
        </w:rPr>
        <w:t xml:space="preserve"> on e-Navigation Architecture - the initial shore-based </w:t>
      </w:r>
      <w:r w:rsidR="00D21049" w:rsidRPr="00E219DC">
        <w:t>p</w:t>
      </w:r>
      <w:r w:rsidR="00D21049" w:rsidRPr="00E219DC">
        <w:rPr>
          <w:rFonts w:eastAsia="Times New Roman"/>
        </w:rPr>
        <w:t>erspective</w:t>
      </w:r>
    </w:p>
    <w:p w14:paraId="754F0460" w14:textId="77777777" w:rsidR="00BD713C" w:rsidRDefault="00BD713C" w:rsidP="00BD713C">
      <w:pPr>
        <w:pStyle w:val="Heading2"/>
      </w:pPr>
      <w:bookmarkStart w:id="33" w:name="_Toc417630481"/>
      <w:r>
        <w:t>Certification</w:t>
      </w:r>
      <w:bookmarkEnd w:id="33"/>
    </w:p>
    <w:p w14:paraId="7367CB76" w14:textId="14450B53" w:rsidR="00BD713C" w:rsidRDefault="00BD713C" w:rsidP="0085662E">
      <w:pPr>
        <w:pStyle w:val="Bullet1"/>
        <w:numPr>
          <w:ilvl w:val="0"/>
          <w:numId w:val="0"/>
        </w:numPr>
      </w:pPr>
      <w:r>
        <w:t xml:space="preserve">Participants who attend </w:t>
      </w:r>
      <w:r w:rsidR="00727714">
        <w:t>this model course</w:t>
      </w:r>
      <w:r>
        <w:t xml:space="preserve"> can be presented with an AtoN Level 1 Manager certificate which states that they have completed successfully </w:t>
      </w:r>
      <w:r w:rsidR="00727714">
        <w:t>sub-elements 2a.3.9; 2b.2; 4b.4-5 and 4d.3 of</w:t>
      </w:r>
      <w:r>
        <w:t xml:space="preserve"> Complementary Module</w:t>
      </w:r>
      <w:r w:rsidR="00727714">
        <w:t>s 2 and 4</w:t>
      </w:r>
      <w:r>
        <w:t xml:space="preserve"> </w:t>
      </w:r>
      <w:r w:rsidR="00727714">
        <w:t xml:space="preserve">which form part of the </w:t>
      </w:r>
      <w:r w:rsidR="00311FA2">
        <w:t xml:space="preserve">syllabus for </w:t>
      </w:r>
      <w:r w:rsidR="00727714">
        <w:t xml:space="preserve">Level 1 </w:t>
      </w:r>
      <w:r w:rsidR="00311FA2">
        <w:t>AtoN Managers set out in IALA Recommendation E-141/1</w:t>
      </w:r>
      <w:r w:rsidR="00727714">
        <w:t xml:space="preserve">. </w:t>
      </w:r>
      <w:r w:rsidR="00E9349A">
        <w:t xml:space="preserve">An example is at Annex A. </w:t>
      </w:r>
      <w:r>
        <w:t xml:space="preserve">It should be noted that such a certificate should </w:t>
      </w:r>
      <w:r w:rsidRPr="00E9349A">
        <w:rPr>
          <w:b/>
        </w:rPr>
        <w:t>not</w:t>
      </w:r>
      <w:r>
        <w:t xml:space="preserve"> be considered a Certificate of Competen</w:t>
      </w:r>
      <w:r w:rsidR="00727714">
        <w:t>ce</w:t>
      </w:r>
      <w:r w:rsidR="00311FA2">
        <w:t xml:space="preserve"> as no formal test of competency will be conducted</w:t>
      </w:r>
      <w:r w:rsidR="00727714">
        <w:t>.</w:t>
      </w:r>
    </w:p>
    <w:p w14:paraId="6FF55FFB" w14:textId="77777777" w:rsidR="007F41A9" w:rsidRDefault="007F41A9" w:rsidP="007F41A9">
      <w:pPr>
        <w:sectPr w:rsidR="007F41A9" w:rsidSect="007F41A9">
          <w:headerReference w:type="default" r:id="rId15"/>
          <w:footerReference w:type="default" r:id="rId16"/>
          <w:footerReference w:type="first" r:id="rId17"/>
          <w:pgSz w:w="11906" w:h="16838"/>
          <w:pgMar w:top="1134" w:right="1134" w:bottom="1134" w:left="1418" w:header="567" w:footer="567" w:gutter="0"/>
          <w:cols w:space="708"/>
          <w:titlePg/>
          <w:docGrid w:linePitch="360"/>
        </w:sectPr>
      </w:pPr>
    </w:p>
    <w:p w14:paraId="3370129A" w14:textId="77777777" w:rsidR="00B83254" w:rsidRPr="00676676" w:rsidRDefault="00B83254" w:rsidP="00B83254">
      <w:pPr>
        <w:pStyle w:val="Heading1"/>
      </w:pPr>
      <w:bookmarkStart w:id="34" w:name="_Toc322529523"/>
      <w:bookmarkStart w:id="35" w:name="_Toc322529572"/>
      <w:bookmarkStart w:id="36" w:name="_Toc417630482"/>
      <w:r w:rsidRPr="00676676">
        <w:lastRenderedPageBreak/>
        <w:t>PART B - TEACHING MODULES</w:t>
      </w:r>
      <w:bookmarkEnd w:id="34"/>
      <w:bookmarkEnd w:id="35"/>
      <w:bookmarkEnd w:id="36"/>
    </w:p>
    <w:p w14:paraId="6D865F81" w14:textId="45086B86" w:rsidR="00AE0E71" w:rsidRPr="00AE0E71" w:rsidRDefault="00B83254" w:rsidP="00313D8D">
      <w:pPr>
        <w:pStyle w:val="Heading2"/>
      </w:pPr>
      <w:bookmarkStart w:id="37" w:name="_Toc322529524"/>
      <w:bookmarkStart w:id="38" w:name="_Toc322529573"/>
      <w:bookmarkStart w:id="39" w:name="_Toc417630483"/>
      <w:r w:rsidRPr="000401D9">
        <w:t xml:space="preserve">Module 1 – </w:t>
      </w:r>
      <w:bookmarkEnd w:id="37"/>
      <w:bookmarkEnd w:id="38"/>
      <w:r w:rsidR="006C1E9E">
        <w:t xml:space="preserve">The </w:t>
      </w:r>
      <w:r w:rsidR="006C1E9E" w:rsidRPr="00313D8D">
        <w:t>background</w:t>
      </w:r>
      <w:r w:rsidR="006C1E9E">
        <w:t xml:space="preserve"> to e-Navigation</w:t>
      </w:r>
      <w:bookmarkEnd w:id="39"/>
    </w:p>
    <w:p w14:paraId="570AD598" w14:textId="77777777" w:rsidR="00B83254" w:rsidRPr="00AE0E71" w:rsidRDefault="00B83254" w:rsidP="00AE0E71">
      <w:pPr>
        <w:pStyle w:val="Heading3"/>
        <w:numPr>
          <w:ilvl w:val="2"/>
          <w:numId w:val="18"/>
        </w:numPr>
        <w:rPr>
          <w:b/>
        </w:rPr>
      </w:pPr>
      <w:r w:rsidRPr="00FB3D29">
        <w:t xml:space="preserve">Scope </w:t>
      </w:r>
    </w:p>
    <w:p w14:paraId="55B0FA44" w14:textId="46D69D4B" w:rsidR="00B83254" w:rsidRPr="00FB3D29" w:rsidRDefault="00B83254" w:rsidP="00B83254">
      <w:r>
        <w:rPr>
          <w:rFonts w:cs="Arial"/>
        </w:rPr>
        <w:t xml:space="preserve">This module describes </w:t>
      </w:r>
      <w:r w:rsidR="006C1E9E">
        <w:rPr>
          <w:rFonts w:cs="Arial"/>
        </w:rPr>
        <w:t>the inception, adoption and development of the e-Navigation concept</w:t>
      </w:r>
      <w:r>
        <w:t>.</w:t>
      </w:r>
    </w:p>
    <w:p w14:paraId="017DD893" w14:textId="77777777" w:rsidR="00B83254" w:rsidRPr="00FB3D29" w:rsidRDefault="00B83254" w:rsidP="00B83254">
      <w:pPr>
        <w:pStyle w:val="Heading3"/>
        <w:rPr>
          <w:b/>
        </w:rPr>
      </w:pPr>
      <w:r w:rsidRPr="00FB3D29">
        <w:t xml:space="preserve">Learning </w:t>
      </w:r>
      <w:r w:rsidRPr="005A5150">
        <w:t>Objective</w:t>
      </w:r>
      <w:r>
        <w:t>s</w:t>
      </w:r>
    </w:p>
    <w:p w14:paraId="53EA3905" w14:textId="597AB466"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w:t>
      </w:r>
      <w:r w:rsidR="006C1E9E">
        <w:t>the definition and principles of the e-Navigation concept and its development</w:t>
      </w:r>
      <w:r>
        <w:t>.</w:t>
      </w:r>
    </w:p>
    <w:p w14:paraId="5B9A68CE" w14:textId="77777777" w:rsidR="007F41A9" w:rsidRDefault="007F41A9" w:rsidP="007F41A9"/>
    <w:p w14:paraId="4DB39308" w14:textId="482F2165" w:rsidR="007F41A9" w:rsidRDefault="007F41A9" w:rsidP="007F41A9">
      <w:r>
        <w:t xml:space="preserve">2.1.3 </w:t>
      </w:r>
      <w:r w:rsidRPr="008214BE">
        <w:t xml:space="preserve">DETAILED TEACHING SYLLABUS FOR MODULE 1 – </w:t>
      </w:r>
      <w:r w:rsidR="006C1E9E">
        <w:t>THE BACKGROUND TO e-NAVIGATION</w:t>
      </w:r>
    </w:p>
    <w:p w14:paraId="7D1C7ED5" w14:textId="77777777" w:rsidR="007F41A9" w:rsidRPr="00CC2DDF" w:rsidRDefault="007F41A9" w:rsidP="007F41A9">
      <w:pPr>
        <w:pStyle w:val="Table"/>
      </w:pPr>
      <w:bookmarkStart w:id="40" w:name="_Toc306783978"/>
      <w:r w:rsidRPr="00CC2DDF">
        <w:rPr>
          <w:rFonts w:cs="Arial"/>
          <w:sz w:val="20"/>
        </w:rPr>
        <w:t>Detailed Teaching Syllabus Module 1</w:t>
      </w:r>
      <w:bookmarkEnd w:id="40"/>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14:paraId="1CC70048" w14:textId="77777777" w:rsidTr="009F6F9A">
        <w:trPr>
          <w:cantSplit/>
          <w:trHeight w:val="1514"/>
          <w:jc w:val="center"/>
        </w:trPr>
        <w:tc>
          <w:tcPr>
            <w:tcW w:w="495" w:type="dxa"/>
            <w:textDirection w:val="btLr"/>
            <w:vAlign w:val="center"/>
          </w:tcPr>
          <w:p w14:paraId="493AA4EB" w14:textId="77777777"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69D5A8CE" w14:textId="77777777"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44B9D415" w14:textId="77777777"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14:paraId="2809FD07" w14:textId="77777777"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14:paraId="223CAF64" w14:textId="77777777"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14:paraId="0D214B80" w14:textId="77777777"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14:paraId="515A1B81" w14:textId="77777777" w:rsidR="007F41A9" w:rsidRDefault="007F41A9" w:rsidP="009F6F9A">
            <w:pPr>
              <w:jc w:val="center"/>
              <w:rPr>
                <w:rFonts w:cs="Arial"/>
                <w:b/>
                <w:sz w:val="20"/>
                <w:szCs w:val="20"/>
              </w:rPr>
            </w:pPr>
            <w:r>
              <w:rPr>
                <w:rFonts w:cs="Arial"/>
                <w:b/>
                <w:sz w:val="20"/>
                <w:szCs w:val="20"/>
              </w:rPr>
              <w:t>References</w:t>
            </w:r>
          </w:p>
          <w:p w14:paraId="08DE11F0" w14:textId="77777777" w:rsidR="007F41A9" w:rsidRDefault="007F41A9" w:rsidP="009F6F9A">
            <w:pPr>
              <w:jc w:val="center"/>
              <w:rPr>
                <w:rFonts w:cs="Arial"/>
                <w:sz w:val="20"/>
                <w:szCs w:val="20"/>
              </w:rPr>
            </w:pPr>
          </w:p>
          <w:p w14:paraId="4A62D125" w14:textId="77777777" w:rsidR="007F41A9" w:rsidRDefault="007F41A9" w:rsidP="009F6F9A">
            <w:pPr>
              <w:jc w:val="center"/>
              <w:rPr>
                <w:rFonts w:cs="Arial"/>
                <w:sz w:val="20"/>
                <w:szCs w:val="20"/>
              </w:rPr>
            </w:pPr>
            <w:r>
              <w:rPr>
                <w:rFonts w:cs="Arial"/>
                <w:sz w:val="20"/>
                <w:szCs w:val="20"/>
              </w:rPr>
              <w:t>Rec = Recommendation</w:t>
            </w:r>
          </w:p>
          <w:p w14:paraId="4BFE51AE" w14:textId="77777777"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14:paraId="769066DC" w14:textId="77777777" w:rsidR="007F41A9" w:rsidRDefault="007F41A9" w:rsidP="009F6F9A">
            <w:pPr>
              <w:ind w:left="113" w:right="113"/>
              <w:jc w:val="center"/>
              <w:rPr>
                <w:rFonts w:cs="Arial"/>
                <w:b/>
                <w:sz w:val="20"/>
                <w:szCs w:val="20"/>
              </w:rPr>
            </w:pPr>
            <w:r>
              <w:rPr>
                <w:rFonts w:cs="Arial"/>
                <w:b/>
                <w:sz w:val="20"/>
                <w:szCs w:val="20"/>
              </w:rPr>
              <w:t>Lecture No.</w:t>
            </w:r>
          </w:p>
        </w:tc>
      </w:tr>
      <w:tr w:rsidR="007F41A9" w14:paraId="48ACEC51" w14:textId="77777777" w:rsidTr="009F6F9A">
        <w:trPr>
          <w:jc w:val="center"/>
        </w:trPr>
        <w:tc>
          <w:tcPr>
            <w:tcW w:w="495" w:type="dxa"/>
          </w:tcPr>
          <w:p w14:paraId="19629576" w14:textId="77777777"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14:paraId="760C9865" w14:textId="77777777" w:rsidR="007F41A9" w:rsidRDefault="007F41A9" w:rsidP="009F6F9A">
            <w:pPr>
              <w:jc w:val="both"/>
              <w:rPr>
                <w:rFonts w:cs="Arial"/>
                <w:b/>
                <w:sz w:val="20"/>
                <w:szCs w:val="20"/>
              </w:rPr>
            </w:pPr>
          </w:p>
        </w:tc>
        <w:tc>
          <w:tcPr>
            <w:tcW w:w="717" w:type="dxa"/>
            <w:vMerge w:val="restart"/>
            <w:shd w:val="clear" w:color="auto" w:fill="D9D9D9" w:themeFill="background1" w:themeFillShade="D9"/>
          </w:tcPr>
          <w:p w14:paraId="5C3F544C" w14:textId="77777777" w:rsidR="007F41A9" w:rsidRDefault="007F41A9" w:rsidP="009F6F9A">
            <w:pPr>
              <w:jc w:val="both"/>
              <w:rPr>
                <w:rFonts w:cs="Arial"/>
                <w:b/>
                <w:sz w:val="20"/>
                <w:szCs w:val="20"/>
              </w:rPr>
            </w:pPr>
          </w:p>
        </w:tc>
        <w:tc>
          <w:tcPr>
            <w:tcW w:w="6271" w:type="dxa"/>
          </w:tcPr>
          <w:p w14:paraId="0491E053" w14:textId="2F6D9DE0" w:rsidR="007F41A9" w:rsidRDefault="006C1E9E" w:rsidP="007F41A9">
            <w:pPr>
              <w:jc w:val="center"/>
              <w:rPr>
                <w:rFonts w:cs="Arial"/>
                <w:b/>
                <w:sz w:val="20"/>
                <w:szCs w:val="20"/>
              </w:rPr>
            </w:pPr>
            <w:r>
              <w:rPr>
                <w:rFonts w:cs="Arial"/>
                <w:b/>
                <w:sz w:val="20"/>
                <w:szCs w:val="20"/>
              </w:rPr>
              <w:t>BACKGROUND TO e-NAVIGATION</w:t>
            </w:r>
          </w:p>
        </w:tc>
        <w:tc>
          <w:tcPr>
            <w:tcW w:w="648" w:type="dxa"/>
            <w:vMerge w:val="restart"/>
            <w:shd w:val="clear" w:color="auto" w:fill="D9D9D9" w:themeFill="background1" w:themeFillShade="D9"/>
          </w:tcPr>
          <w:p w14:paraId="6B57752A" w14:textId="77777777" w:rsidR="007F41A9" w:rsidRDefault="007F41A9" w:rsidP="009F6F9A">
            <w:pPr>
              <w:jc w:val="both"/>
              <w:rPr>
                <w:rFonts w:cs="Arial"/>
                <w:b/>
                <w:sz w:val="20"/>
                <w:szCs w:val="20"/>
              </w:rPr>
            </w:pPr>
          </w:p>
        </w:tc>
        <w:tc>
          <w:tcPr>
            <w:tcW w:w="1650" w:type="dxa"/>
            <w:vMerge w:val="restart"/>
            <w:shd w:val="clear" w:color="auto" w:fill="D9D9D9" w:themeFill="background1" w:themeFillShade="D9"/>
          </w:tcPr>
          <w:p w14:paraId="1536C21F" w14:textId="77777777" w:rsidR="007F41A9" w:rsidRDefault="007F41A9" w:rsidP="009F6F9A">
            <w:pPr>
              <w:jc w:val="both"/>
              <w:rPr>
                <w:rFonts w:cs="Arial"/>
                <w:b/>
                <w:sz w:val="20"/>
                <w:szCs w:val="20"/>
              </w:rPr>
            </w:pPr>
          </w:p>
        </w:tc>
        <w:tc>
          <w:tcPr>
            <w:tcW w:w="3158" w:type="dxa"/>
            <w:vMerge w:val="restart"/>
            <w:shd w:val="clear" w:color="auto" w:fill="D9D9D9" w:themeFill="background1" w:themeFillShade="D9"/>
          </w:tcPr>
          <w:p w14:paraId="70C1EE75" w14:textId="77777777" w:rsidR="007F41A9" w:rsidRDefault="007F41A9" w:rsidP="009F6F9A">
            <w:pPr>
              <w:jc w:val="both"/>
              <w:rPr>
                <w:rFonts w:cs="Arial"/>
                <w:b/>
                <w:sz w:val="20"/>
                <w:szCs w:val="20"/>
              </w:rPr>
            </w:pPr>
          </w:p>
        </w:tc>
        <w:tc>
          <w:tcPr>
            <w:tcW w:w="684" w:type="dxa"/>
            <w:vMerge w:val="restart"/>
            <w:shd w:val="clear" w:color="auto" w:fill="D9D9D9" w:themeFill="background1" w:themeFillShade="D9"/>
          </w:tcPr>
          <w:p w14:paraId="5AE5FE7B" w14:textId="77777777" w:rsidR="007F41A9" w:rsidRDefault="007F41A9" w:rsidP="009F6F9A">
            <w:pPr>
              <w:jc w:val="both"/>
              <w:rPr>
                <w:rFonts w:cs="Arial"/>
                <w:sz w:val="20"/>
                <w:szCs w:val="20"/>
              </w:rPr>
            </w:pPr>
          </w:p>
          <w:p w14:paraId="446097D0" w14:textId="77777777" w:rsidR="007F41A9" w:rsidRDefault="007F41A9" w:rsidP="009F6F9A">
            <w:pPr>
              <w:jc w:val="center"/>
              <w:rPr>
                <w:rFonts w:cs="Arial"/>
                <w:b/>
                <w:sz w:val="20"/>
                <w:szCs w:val="20"/>
              </w:rPr>
            </w:pPr>
          </w:p>
        </w:tc>
      </w:tr>
      <w:tr w:rsidR="007F41A9" w:rsidRPr="004C2946" w14:paraId="3E5C518A" w14:textId="77777777" w:rsidTr="009F6F9A">
        <w:trPr>
          <w:jc w:val="center"/>
        </w:trPr>
        <w:tc>
          <w:tcPr>
            <w:tcW w:w="495" w:type="dxa"/>
          </w:tcPr>
          <w:p w14:paraId="2CF2AC87" w14:textId="77777777" w:rsidR="007F41A9" w:rsidRPr="004C2946" w:rsidRDefault="007F41A9" w:rsidP="009F6F9A">
            <w:pPr>
              <w:jc w:val="both"/>
              <w:rPr>
                <w:rFonts w:cs="Arial"/>
                <w:sz w:val="20"/>
                <w:szCs w:val="20"/>
              </w:rPr>
            </w:pPr>
          </w:p>
        </w:tc>
        <w:tc>
          <w:tcPr>
            <w:tcW w:w="525" w:type="dxa"/>
          </w:tcPr>
          <w:p w14:paraId="74D18D5C" w14:textId="77777777"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2628E5DB" w14:textId="77777777" w:rsidR="007F41A9" w:rsidRPr="004C2946" w:rsidRDefault="007F41A9" w:rsidP="009F6F9A">
            <w:pPr>
              <w:jc w:val="both"/>
              <w:rPr>
                <w:rFonts w:cs="Arial"/>
                <w:sz w:val="20"/>
                <w:szCs w:val="20"/>
              </w:rPr>
            </w:pPr>
          </w:p>
        </w:tc>
        <w:tc>
          <w:tcPr>
            <w:tcW w:w="6271" w:type="dxa"/>
          </w:tcPr>
          <w:p w14:paraId="0A06B789" w14:textId="0D5B6DD8" w:rsidR="007F41A9" w:rsidRPr="004C2946" w:rsidRDefault="006C1E9E" w:rsidP="007F41A9">
            <w:pPr>
              <w:jc w:val="right"/>
              <w:rPr>
                <w:rFonts w:cs="Arial"/>
                <w:b/>
                <w:sz w:val="20"/>
                <w:szCs w:val="20"/>
              </w:rPr>
            </w:pPr>
            <w:r>
              <w:rPr>
                <w:rFonts w:cs="Arial"/>
                <w:b/>
                <w:sz w:val="20"/>
                <w:szCs w:val="20"/>
              </w:rPr>
              <w:t>The Definition of e-Navigation</w:t>
            </w:r>
          </w:p>
        </w:tc>
        <w:tc>
          <w:tcPr>
            <w:tcW w:w="648" w:type="dxa"/>
            <w:vMerge/>
            <w:shd w:val="clear" w:color="auto" w:fill="D9D9D9" w:themeFill="background1" w:themeFillShade="D9"/>
          </w:tcPr>
          <w:p w14:paraId="3EBBC65B" w14:textId="77777777"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14:paraId="44B564C1" w14:textId="77777777" w:rsidR="007F41A9" w:rsidRDefault="007F41A9" w:rsidP="009F6F9A">
            <w:pPr>
              <w:jc w:val="both"/>
              <w:rPr>
                <w:rFonts w:cs="Arial"/>
                <w:sz w:val="20"/>
                <w:szCs w:val="20"/>
              </w:rPr>
            </w:pPr>
          </w:p>
        </w:tc>
        <w:tc>
          <w:tcPr>
            <w:tcW w:w="3158" w:type="dxa"/>
            <w:vMerge/>
          </w:tcPr>
          <w:p w14:paraId="7DE715D4" w14:textId="77777777" w:rsidR="007F41A9" w:rsidRPr="004C2946" w:rsidRDefault="007F41A9" w:rsidP="009F6F9A">
            <w:pPr>
              <w:jc w:val="both"/>
              <w:rPr>
                <w:rFonts w:cs="Arial"/>
                <w:sz w:val="20"/>
                <w:szCs w:val="20"/>
              </w:rPr>
            </w:pPr>
          </w:p>
        </w:tc>
        <w:tc>
          <w:tcPr>
            <w:tcW w:w="684" w:type="dxa"/>
            <w:vMerge/>
          </w:tcPr>
          <w:p w14:paraId="253D5E6D" w14:textId="77777777" w:rsidR="007F41A9" w:rsidRPr="004C2946" w:rsidRDefault="007F41A9" w:rsidP="009F6F9A">
            <w:pPr>
              <w:jc w:val="center"/>
              <w:rPr>
                <w:rFonts w:cs="Arial"/>
                <w:sz w:val="20"/>
                <w:szCs w:val="20"/>
              </w:rPr>
            </w:pPr>
          </w:p>
        </w:tc>
      </w:tr>
      <w:tr w:rsidR="00425DB5" w:rsidRPr="004C2946" w14:paraId="51CE3D74" w14:textId="77777777" w:rsidTr="006C1E9E">
        <w:trPr>
          <w:jc w:val="center"/>
        </w:trPr>
        <w:tc>
          <w:tcPr>
            <w:tcW w:w="495" w:type="dxa"/>
          </w:tcPr>
          <w:p w14:paraId="1F2A7541" w14:textId="77777777" w:rsidR="00425DB5" w:rsidRPr="004C2946" w:rsidRDefault="00425DB5" w:rsidP="009F6F9A">
            <w:pPr>
              <w:jc w:val="both"/>
              <w:rPr>
                <w:rFonts w:cs="Arial"/>
                <w:sz w:val="20"/>
                <w:szCs w:val="20"/>
              </w:rPr>
            </w:pPr>
          </w:p>
        </w:tc>
        <w:tc>
          <w:tcPr>
            <w:tcW w:w="525" w:type="dxa"/>
          </w:tcPr>
          <w:p w14:paraId="3AE11229" w14:textId="77777777" w:rsidR="00425DB5" w:rsidRPr="004C2946" w:rsidRDefault="00425DB5" w:rsidP="009F6F9A">
            <w:pPr>
              <w:jc w:val="both"/>
              <w:rPr>
                <w:rFonts w:cs="Arial"/>
                <w:sz w:val="20"/>
                <w:szCs w:val="20"/>
              </w:rPr>
            </w:pPr>
          </w:p>
        </w:tc>
        <w:tc>
          <w:tcPr>
            <w:tcW w:w="717" w:type="dxa"/>
          </w:tcPr>
          <w:p w14:paraId="678276AC" w14:textId="081C8846" w:rsidR="00425DB5" w:rsidRDefault="00425DB5" w:rsidP="009F6F9A">
            <w:pPr>
              <w:jc w:val="both"/>
              <w:rPr>
                <w:rFonts w:cs="Arial"/>
                <w:sz w:val="20"/>
                <w:szCs w:val="20"/>
              </w:rPr>
            </w:pPr>
            <w:r>
              <w:rPr>
                <w:rFonts w:cs="Arial"/>
                <w:sz w:val="20"/>
                <w:szCs w:val="20"/>
              </w:rPr>
              <w:t>1.1.1</w:t>
            </w:r>
          </w:p>
        </w:tc>
        <w:tc>
          <w:tcPr>
            <w:tcW w:w="6271" w:type="dxa"/>
          </w:tcPr>
          <w:p w14:paraId="130FA524" w14:textId="13DA02CD" w:rsidR="00425DB5" w:rsidRDefault="00425DB5" w:rsidP="00AC0380">
            <w:pPr>
              <w:jc w:val="right"/>
              <w:rPr>
                <w:rFonts w:cs="Arial"/>
                <w:sz w:val="20"/>
                <w:szCs w:val="20"/>
              </w:rPr>
            </w:pPr>
            <w:r>
              <w:rPr>
                <w:rFonts w:cs="Arial"/>
                <w:sz w:val="20"/>
                <w:szCs w:val="20"/>
              </w:rPr>
              <w:t>The need for e-Navigation</w:t>
            </w:r>
          </w:p>
        </w:tc>
        <w:tc>
          <w:tcPr>
            <w:tcW w:w="648" w:type="dxa"/>
            <w:vMerge w:val="restart"/>
            <w:vAlign w:val="center"/>
          </w:tcPr>
          <w:p w14:paraId="5A3F04D5" w14:textId="55A5FAF3" w:rsidR="00425DB5" w:rsidRDefault="00425DB5" w:rsidP="006C1E9E">
            <w:pPr>
              <w:jc w:val="center"/>
              <w:rPr>
                <w:rFonts w:cs="Arial"/>
                <w:sz w:val="20"/>
                <w:szCs w:val="20"/>
              </w:rPr>
            </w:pPr>
            <w:r>
              <w:rPr>
                <w:rFonts w:cs="Arial"/>
                <w:sz w:val="20"/>
                <w:szCs w:val="20"/>
              </w:rPr>
              <w:t>2</w:t>
            </w:r>
          </w:p>
        </w:tc>
        <w:tc>
          <w:tcPr>
            <w:tcW w:w="1650" w:type="dxa"/>
          </w:tcPr>
          <w:p w14:paraId="3EA94668" w14:textId="77777777" w:rsidR="00425DB5" w:rsidRPr="004C2946" w:rsidRDefault="00425DB5" w:rsidP="009F6F9A">
            <w:pPr>
              <w:jc w:val="both"/>
              <w:rPr>
                <w:rFonts w:cs="Arial"/>
                <w:sz w:val="20"/>
                <w:szCs w:val="20"/>
              </w:rPr>
            </w:pPr>
          </w:p>
        </w:tc>
        <w:tc>
          <w:tcPr>
            <w:tcW w:w="3158" w:type="dxa"/>
          </w:tcPr>
          <w:p w14:paraId="7EFED440" w14:textId="77777777" w:rsidR="00425DB5" w:rsidRDefault="00425DB5" w:rsidP="009F6F9A">
            <w:pPr>
              <w:rPr>
                <w:rFonts w:cs="Arial"/>
                <w:sz w:val="20"/>
                <w:szCs w:val="20"/>
              </w:rPr>
            </w:pPr>
          </w:p>
        </w:tc>
        <w:tc>
          <w:tcPr>
            <w:tcW w:w="684" w:type="dxa"/>
            <w:vMerge w:val="restart"/>
            <w:vAlign w:val="center"/>
          </w:tcPr>
          <w:p w14:paraId="11219E9A" w14:textId="5EDAD391" w:rsidR="00425DB5" w:rsidRDefault="00425DB5" w:rsidP="00AB4D8C">
            <w:pPr>
              <w:jc w:val="center"/>
              <w:rPr>
                <w:rFonts w:cs="Arial"/>
                <w:sz w:val="20"/>
                <w:szCs w:val="20"/>
              </w:rPr>
            </w:pPr>
            <w:r>
              <w:rPr>
                <w:rFonts w:cs="Arial"/>
                <w:sz w:val="20"/>
                <w:szCs w:val="20"/>
              </w:rPr>
              <w:t>1</w:t>
            </w:r>
          </w:p>
        </w:tc>
      </w:tr>
      <w:tr w:rsidR="00425DB5" w:rsidRPr="004C2946" w14:paraId="1E9406B5" w14:textId="77777777" w:rsidTr="006C1E9E">
        <w:trPr>
          <w:jc w:val="center"/>
        </w:trPr>
        <w:tc>
          <w:tcPr>
            <w:tcW w:w="495" w:type="dxa"/>
          </w:tcPr>
          <w:p w14:paraId="76B10215" w14:textId="77777777" w:rsidR="00425DB5" w:rsidRPr="004C2946" w:rsidRDefault="00425DB5" w:rsidP="009F6F9A">
            <w:pPr>
              <w:jc w:val="both"/>
              <w:rPr>
                <w:rFonts w:cs="Arial"/>
                <w:sz w:val="20"/>
                <w:szCs w:val="20"/>
              </w:rPr>
            </w:pPr>
          </w:p>
        </w:tc>
        <w:tc>
          <w:tcPr>
            <w:tcW w:w="525" w:type="dxa"/>
          </w:tcPr>
          <w:p w14:paraId="7FA9CF7E" w14:textId="77777777" w:rsidR="00425DB5" w:rsidRPr="004C2946" w:rsidRDefault="00425DB5" w:rsidP="009F6F9A">
            <w:pPr>
              <w:jc w:val="both"/>
              <w:rPr>
                <w:rFonts w:cs="Arial"/>
                <w:sz w:val="20"/>
                <w:szCs w:val="20"/>
              </w:rPr>
            </w:pPr>
          </w:p>
        </w:tc>
        <w:tc>
          <w:tcPr>
            <w:tcW w:w="717" w:type="dxa"/>
          </w:tcPr>
          <w:p w14:paraId="308A1C52" w14:textId="49A49802" w:rsidR="00425DB5" w:rsidRPr="004C2946" w:rsidRDefault="00425DB5" w:rsidP="009F6F9A">
            <w:pPr>
              <w:jc w:val="both"/>
              <w:rPr>
                <w:rFonts w:cs="Arial"/>
                <w:sz w:val="20"/>
                <w:szCs w:val="20"/>
              </w:rPr>
            </w:pPr>
            <w:r>
              <w:rPr>
                <w:rFonts w:cs="Arial"/>
                <w:sz w:val="20"/>
                <w:szCs w:val="20"/>
              </w:rPr>
              <w:t>1.1.2</w:t>
            </w:r>
          </w:p>
        </w:tc>
        <w:tc>
          <w:tcPr>
            <w:tcW w:w="6271" w:type="dxa"/>
          </w:tcPr>
          <w:p w14:paraId="3D6D3FE5" w14:textId="2DAA28B9" w:rsidR="00425DB5" w:rsidRPr="004C2946" w:rsidRDefault="00425DB5" w:rsidP="00AC0380">
            <w:pPr>
              <w:jc w:val="right"/>
              <w:rPr>
                <w:rFonts w:cs="Arial"/>
                <w:sz w:val="20"/>
                <w:szCs w:val="20"/>
              </w:rPr>
            </w:pPr>
            <w:r>
              <w:rPr>
                <w:rFonts w:cs="Arial"/>
                <w:sz w:val="20"/>
                <w:szCs w:val="20"/>
              </w:rPr>
              <w:t>IMO definition and scope of e-Navigation</w:t>
            </w:r>
          </w:p>
        </w:tc>
        <w:tc>
          <w:tcPr>
            <w:tcW w:w="648" w:type="dxa"/>
            <w:vMerge/>
            <w:vAlign w:val="center"/>
          </w:tcPr>
          <w:p w14:paraId="23390052" w14:textId="4D97DA7E" w:rsidR="00425DB5" w:rsidRPr="004C2946" w:rsidRDefault="00425DB5" w:rsidP="006C1E9E">
            <w:pPr>
              <w:jc w:val="center"/>
              <w:rPr>
                <w:rFonts w:cs="Arial"/>
                <w:sz w:val="20"/>
                <w:szCs w:val="20"/>
              </w:rPr>
            </w:pPr>
          </w:p>
        </w:tc>
        <w:tc>
          <w:tcPr>
            <w:tcW w:w="1650" w:type="dxa"/>
          </w:tcPr>
          <w:p w14:paraId="5CCE123E" w14:textId="77777777" w:rsidR="00425DB5" w:rsidRPr="004C2946" w:rsidRDefault="00425DB5" w:rsidP="009F6F9A">
            <w:pPr>
              <w:jc w:val="both"/>
              <w:rPr>
                <w:rFonts w:cs="Arial"/>
                <w:sz w:val="20"/>
                <w:szCs w:val="20"/>
              </w:rPr>
            </w:pPr>
          </w:p>
        </w:tc>
        <w:tc>
          <w:tcPr>
            <w:tcW w:w="3158" w:type="dxa"/>
          </w:tcPr>
          <w:p w14:paraId="689EC729" w14:textId="620E1826" w:rsidR="00425DB5" w:rsidRPr="004C2946" w:rsidRDefault="00425DB5" w:rsidP="009F6F9A">
            <w:pPr>
              <w:rPr>
                <w:rFonts w:cs="Arial"/>
                <w:sz w:val="20"/>
                <w:szCs w:val="20"/>
              </w:rPr>
            </w:pPr>
            <w:r>
              <w:rPr>
                <w:rFonts w:cs="Arial"/>
                <w:sz w:val="20"/>
                <w:szCs w:val="20"/>
              </w:rPr>
              <w:t>NAVGUIDE Chapter 4</w:t>
            </w:r>
          </w:p>
        </w:tc>
        <w:tc>
          <w:tcPr>
            <w:tcW w:w="684" w:type="dxa"/>
            <w:vMerge/>
            <w:vAlign w:val="center"/>
          </w:tcPr>
          <w:p w14:paraId="2E4B6CA7" w14:textId="5328CA04" w:rsidR="00425DB5" w:rsidRPr="004C2946" w:rsidRDefault="00425DB5" w:rsidP="00AB4D8C">
            <w:pPr>
              <w:jc w:val="center"/>
              <w:rPr>
                <w:rFonts w:cs="Arial"/>
                <w:sz w:val="20"/>
                <w:szCs w:val="20"/>
              </w:rPr>
            </w:pPr>
          </w:p>
        </w:tc>
      </w:tr>
      <w:tr w:rsidR="00425DB5" w:rsidRPr="004C2946" w14:paraId="720C5C38" w14:textId="77777777" w:rsidTr="009F6F9A">
        <w:trPr>
          <w:jc w:val="center"/>
        </w:trPr>
        <w:tc>
          <w:tcPr>
            <w:tcW w:w="495" w:type="dxa"/>
          </w:tcPr>
          <w:p w14:paraId="6F7D4DC3" w14:textId="77777777" w:rsidR="00425DB5" w:rsidRPr="004C2946" w:rsidRDefault="00425DB5" w:rsidP="00B1642F">
            <w:pPr>
              <w:jc w:val="center"/>
              <w:rPr>
                <w:rFonts w:cs="Arial"/>
                <w:sz w:val="20"/>
                <w:szCs w:val="20"/>
              </w:rPr>
            </w:pPr>
          </w:p>
        </w:tc>
        <w:tc>
          <w:tcPr>
            <w:tcW w:w="525" w:type="dxa"/>
          </w:tcPr>
          <w:p w14:paraId="351D17F8" w14:textId="77777777" w:rsidR="00425DB5" w:rsidRPr="004C2946" w:rsidRDefault="00425DB5" w:rsidP="00B1642F">
            <w:pPr>
              <w:jc w:val="center"/>
              <w:rPr>
                <w:rFonts w:cs="Arial"/>
                <w:sz w:val="20"/>
                <w:szCs w:val="20"/>
              </w:rPr>
            </w:pPr>
          </w:p>
        </w:tc>
        <w:tc>
          <w:tcPr>
            <w:tcW w:w="717" w:type="dxa"/>
          </w:tcPr>
          <w:p w14:paraId="382D4EC0" w14:textId="4A684F81" w:rsidR="00425DB5" w:rsidRDefault="00425DB5" w:rsidP="00B1642F">
            <w:pPr>
              <w:jc w:val="center"/>
              <w:rPr>
                <w:rFonts w:cs="Arial"/>
                <w:sz w:val="20"/>
                <w:szCs w:val="20"/>
              </w:rPr>
            </w:pPr>
            <w:r>
              <w:rPr>
                <w:rFonts w:cs="Arial"/>
                <w:sz w:val="20"/>
                <w:szCs w:val="20"/>
              </w:rPr>
              <w:t>1.1.3</w:t>
            </w:r>
          </w:p>
        </w:tc>
        <w:tc>
          <w:tcPr>
            <w:tcW w:w="6271" w:type="dxa"/>
          </w:tcPr>
          <w:p w14:paraId="3D32E46E" w14:textId="2C5E6C20" w:rsidR="00425DB5" w:rsidRDefault="00425DB5" w:rsidP="009619DC">
            <w:pPr>
              <w:jc w:val="right"/>
              <w:rPr>
                <w:rFonts w:cs="Arial"/>
                <w:sz w:val="20"/>
                <w:szCs w:val="20"/>
              </w:rPr>
            </w:pPr>
            <w:r>
              <w:rPr>
                <w:rFonts w:cs="Arial"/>
                <w:sz w:val="20"/>
                <w:szCs w:val="20"/>
              </w:rPr>
              <w:t>Key components of e-Navigation ashore and afloat</w:t>
            </w:r>
          </w:p>
        </w:tc>
        <w:tc>
          <w:tcPr>
            <w:tcW w:w="648" w:type="dxa"/>
            <w:vMerge/>
          </w:tcPr>
          <w:p w14:paraId="64723124" w14:textId="77777777" w:rsidR="00425DB5" w:rsidRPr="004C2946" w:rsidRDefault="00425DB5" w:rsidP="00B1642F">
            <w:pPr>
              <w:jc w:val="center"/>
              <w:rPr>
                <w:rFonts w:cs="Arial"/>
                <w:sz w:val="20"/>
                <w:szCs w:val="20"/>
              </w:rPr>
            </w:pPr>
          </w:p>
        </w:tc>
        <w:tc>
          <w:tcPr>
            <w:tcW w:w="1650" w:type="dxa"/>
          </w:tcPr>
          <w:p w14:paraId="0BD42279" w14:textId="77777777" w:rsidR="00425DB5" w:rsidRPr="004C2946" w:rsidRDefault="00425DB5" w:rsidP="00B1642F">
            <w:pPr>
              <w:jc w:val="center"/>
              <w:rPr>
                <w:rFonts w:cs="Arial"/>
                <w:sz w:val="20"/>
                <w:szCs w:val="20"/>
              </w:rPr>
            </w:pPr>
          </w:p>
        </w:tc>
        <w:tc>
          <w:tcPr>
            <w:tcW w:w="3158" w:type="dxa"/>
          </w:tcPr>
          <w:p w14:paraId="643B411D" w14:textId="552987A8" w:rsidR="00425DB5" w:rsidRPr="004C2946" w:rsidRDefault="00425DB5" w:rsidP="00B1642F">
            <w:pPr>
              <w:jc w:val="center"/>
              <w:rPr>
                <w:rFonts w:cs="Arial"/>
                <w:sz w:val="20"/>
                <w:szCs w:val="20"/>
              </w:rPr>
            </w:pPr>
            <w:r>
              <w:rPr>
                <w:bCs/>
              </w:rPr>
              <w:t xml:space="preserve">Rec </w:t>
            </w:r>
            <w:r w:rsidRPr="00E219DC">
              <w:rPr>
                <w:bCs/>
              </w:rPr>
              <w:t>e-NAV140</w:t>
            </w:r>
          </w:p>
        </w:tc>
        <w:tc>
          <w:tcPr>
            <w:tcW w:w="684" w:type="dxa"/>
            <w:vMerge/>
          </w:tcPr>
          <w:p w14:paraId="503DE879" w14:textId="77777777" w:rsidR="00425DB5" w:rsidRPr="004C2946" w:rsidRDefault="00425DB5" w:rsidP="00B1642F">
            <w:pPr>
              <w:jc w:val="center"/>
              <w:rPr>
                <w:rFonts w:cs="Arial"/>
                <w:sz w:val="20"/>
                <w:szCs w:val="20"/>
              </w:rPr>
            </w:pPr>
          </w:p>
        </w:tc>
      </w:tr>
      <w:tr w:rsidR="00425DB5" w:rsidRPr="004C2946" w14:paraId="579CE1AD" w14:textId="77777777" w:rsidTr="009F6F9A">
        <w:trPr>
          <w:jc w:val="center"/>
        </w:trPr>
        <w:tc>
          <w:tcPr>
            <w:tcW w:w="495" w:type="dxa"/>
          </w:tcPr>
          <w:p w14:paraId="2FD1FE89" w14:textId="77777777" w:rsidR="00425DB5" w:rsidRPr="004C2946" w:rsidRDefault="00425DB5" w:rsidP="009F6F9A">
            <w:pPr>
              <w:jc w:val="both"/>
              <w:rPr>
                <w:rFonts w:cs="Arial"/>
                <w:sz w:val="20"/>
                <w:szCs w:val="20"/>
              </w:rPr>
            </w:pPr>
          </w:p>
        </w:tc>
        <w:tc>
          <w:tcPr>
            <w:tcW w:w="525" w:type="dxa"/>
          </w:tcPr>
          <w:p w14:paraId="261E8AC3" w14:textId="77777777" w:rsidR="00425DB5" w:rsidRPr="004C2946" w:rsidRDefault="00425DB5" w:rsidP="009F6F9A">
            <w:pPr>
              <w:jc w:val="both"/>
              <w:rPr>
                <w:rFonts w:cs="Arial"/>
                <w:sz w:val="20"/>
                <w:szCs w:val="20"/>
              </w:rPr>
            </w:pPr>
          </w:p>
        </w:tc>
        <w:tc>
          <w:tcPr>
            <w:tcW w:w="717" w:type="dxa"/>
          </w:tcPr>
          <w:p w14:paraId="7CBE2F21" w14:textId="1EBEEC58" w:rsidR="00425DB5" w:rsidRPr="004C2946" w:rsidRDefault="00425DB5" w:rsidP="005B2749">
            <w:pPr>
              <w:jc w:val="both"/>
              <w:rPr>
                <w:rFonts w:cs="Arial"/>
                <w:sz w:val="20"/>
                <w:szCs w:val="20"/>
              </w:rPr>
            </w:pPr>
            <w:r>
              <w:rPr>
                <w:rFonts w:cs="Arial"/>
                <w:sz w:val="20"/>
                <w:szCs w:val="20"/>
              </w:rPr>
              <w:t>1.1.4</w:t>
            </w:r>
          </w:p>
        </w:tc>
        <w:tc>
          <w:tcPr>
            <w:tcW w:w="6271" w:type="dxa"/>
          </w:tcPr>
          <w:p w14:paraId="27231274" w14:textId="59502BB5" w:rsidR="00425DB5" w:rsidRPr="004C2946" w:rsidRDefault="00425DB5" w:rsidP="009F6F9A">
            <w:pPr>
              <w:jc w:val="right"/>
              <w:rPr>
                <w:rFonts w:cs="Arial"/>
                <w:sz w:val="20"/>
                <w:szCs w:val="20"/>
              </w:rPr>
            </w:pPr>
            <w:r>
              <w:rPr>
                <w:rFonts w:cs="Arial"/>
                <w:sz w:val="20"/>
                <w:szCs w:val="20"/>
              </w:rPr>
              <w:t>Introduction to the concept of a Common Maritime Data Structure</w:t>
            </w:r>
          </w:p>
        </w:tc>
        <w:tc>
          <w:tcPr>
            <w:tcW w:w="648" w:type="dxa"/>
            <w:vMerge/>
          </w:tcPr>
          <w:p w14:paraId="0787C396" w14:textId="5F438078" w:rsidR="00425DB5" w:rsidRPr="004C2946" w:rsidRDefault="00425DB5" w:rsidP="009F6F9A">
            <w:pPr>
              <w:jc w:val="center"/>
              <w:rPr>
                <w:rFonts w:cs="Arial"/>
                <w:sz w:val="20"/>
                <w:szCs w:val="20"/>
              </w:rPr>
            </w:pPr>
          </w:p>
        </w:tc>
        <w:tc>
          <w:tcPr>
            <w:tcW w:w="1650" w:type="dxa"/>
          </w:tcPr>
          <w:p w14:paraId="7E6703FE" w14:textId="77777777" w:rsidR="00425DB5" w:rsidRPr="004C2946" w:rsidRDefault="00425DB5" w:rsidP="009F6F9A">
            <w:pPr>
              <w:jc w:val="both"/>
              <w:rPr>
                <w:rFonts w:cs="Arial"/>
                <w:sz w:val="20"/>
                <w:szCs w:val="20"/>
              </w:rPr>
            </w:pPr>
          </w:p>
        </w:tc>
        <w:tc>
          <w:tcPr>
            <w:tcW w:w="3158" w:type="dxa"/>
          </w:tcPr>
          <w:p w14:paraId="51111172" w14:textId="16DE0A72" w:rsidR="00425DB5" w:rsidRPr="004C2946" w:rsidRDefault="00425DB5" w:rsidP="009F6F9A">
            <w:pPr>
              <w:rPr>
                <w:rFonts w:cs="Arial"/>
                <w:sz w:val="20"/>
                <w:szCs w:val="20"/>
              </w:rPr>
            </w:pPr>
          </w:p>
        </w:tc>
        <w:tc>
          <w:tcPr>
            <w:tcW w:w="684" w:type="dxa"/>
            <w:vMerge/>
          </w:tcPr>
          <w:p w14:paraId="16D72B17" w14:textId="77777777" w:rsidR="00425DB5" w:rsidRPr="004C2946" w:rsidRDefault="00425DB5" w:rsidP="009F6F9A">
            <w:pPr>
              <w:jc w:val="both"/>
              <w:rPr>
                <w:rFonts w:cs="Arial"/>
                <w:sz w:val="20"/>
                <w:szCs w:val="20"/>
              </w:rPr>
            </w:pPr>
          </w:p>
        </w:tc>
      </w:tr>
      <w:tr w:rsidR="00425DB5" w:rsidRPr="004C2946" w14:paraId="59F0639B" w14:textId="77777777" w:rsidTr="009F6F9A">
        <w:trPr>
          <w:jc w:val="center"/>
        </w:trPr>
        <w:tc>
          <w:tcPr>
            <w:tcW w:w="495" w:type="dxa"/>
          </w:tcPr>
          <w:p w14:paraId="463D0884" w14:textId="77777777" w:rsidR="00425DB5" w:rsidRPr="004C2946" w:rsidRDefault="00425DB5" w:rsidP="009F6F9A">
            <w:pPr>
              <w:jc w:val="both"/>
              <w:rPr>
                <w:rFonts w:cs="Arial"/>
                <w:sz w:val="20"/>
                <w:szCs w:val="20"/>
              </w:rPr>
            </w:pPr>
          </w:p>
        </w:tc>
        <w:tc>
          <w:tcPr>
            <w:tcW w:w="525" w:type="dxa"/>
          </w:tcPr>
          <w:p w14:paraId="2E7C9149" w14:textId="77777777" w:rsidR="00425DB5" w:rsidRPr="004C2946" w:rsidRDefault="00425DB5" w:rsidP="009F6F9A">
            <w:pPr>
              <w:jc w:val="both"/>
              <w:rPr>
                <w:rFonts w:cs="Arial"/>
                <w:sz w:val="20"/>
                <w:szCs w:val="20"/>
              </w:rPr>
            </w:pPr>
          </w:p>
        </w:tc>
        <w:tc>
          <w:tcPr>
            <w:tcW w:w="717" w:type="dxa"/>
          </w:tcPr>
          <w:p w14:paraId="7BDE757B" w14:textId="1D7DB5B3" w:rsidR="00425DB5" w:rsidRDefault="00425DB5" w:rsidP="009F6F9A">
            <w:pPr>
              <w:jc w:val="both"/>
              <w:rPr>
                <w:rFonts w:cs="Arial"/>
                <w:sz w:val="20"/>
                <w:szCs w:val="20"/>
              </w:rPr>
            </w:pPr>
            <w:r>
              <w:rPr>
                <w:rFonts w:cs="Arial"/>
                <w:sz w:val="20"/>
                <w:szCs w:val="20"/>
              </w:rPr>
              <w:t>1.1.5</w:t>
            </w:r>
          </w:p>
        </w:tc>
        <w:tc>
          <w:tcPr>
            <w:tcW w:w="6271" w:type="dxa"/>
          </w:tcPr>
          <w:p w14:paraId="204DF954" w14:textId="4D02A172" w:rsidR="00425DB5" w:rsidRDefault="00425DB5" w:rsidP="009F6F9A">
            <w:pPr>
              <w:jc w:val="right"/>
              <w:rPr>
                <w:rFonts w:cs="Arial"/>
                <w:sz w:val="20"/>
                <w:szCs w:val="20"/>
              </w:rPr>
            </w:pPr>
            <w:r>
              <w:rPr>
                <w:rFonts w:cs="Arial"/>
                <w:sz w:val="20"/>
                <w:szCs w:val="20"/>
              </w:rPr>
              <w:t>Introduction to proposed e-Navigation architecture</w:t>
            </w:r>
          </w:p>
        </w:tc>
        <w:tc>
          <w:tcPr>
            <w:tcW w:w="648" w:type="dxa"/>
            <w:vMerge/>
          </w:tcPr>
          <w:p w14:paraId="6A62D8EA" w14:textId="77777777" w:rsidR="00425DB5" w:rsidRPr="004C2946" w:rsidRDefault="00425DB5" w:rsidP="009F6F9A">
            <w:pPr>
              <w:jc w:val="center"/>
              <w:rPr>
                <w:rFonts w:cs="Arial"/>
                <w:sz w:val="20"/>
                <w:szCs w:val="20"/>
              </w:rPr>
            </w:pPr>
          </w:p>
        </w:tc>
        <w:tc>
          <w:tcPr>
            <w:tcW w:w="1650" w:type="dxa"/>
          </w:tcPr>
          <w:p w14:paraId="6D287B32" w14:textId="77777777" w:rsidR="00425DB5" w:rsidRDefault="00425DB5" w:rsidP="009F6F9A">
            <w:pPr>
              <w:rPr>
                <w:rFonts w:cs="Arial"/>
                <w:sz w:val="20"/>
                <w:szCs w:val="20"/>
              </w:rPr>
            </w:pPr>
          </w:p>
        </w:tc>
        <w:tc>
          <w:tcPr>
            <w:tcW w:w="3158" w:type="dxa"/>
          </w:tcPr>
          <w:p w14:paraId="450B2679" w14:textId="77777777" w:rsidR="00425DB5" w:rsidRPr="004C2946" w:rsidRDefault="00425DB5" w:rsidP="009F6F9A">
            <w:pPr>
              <w:rPr>
                <w:rFonts w:cs="Arial"/>
                <w:sz w:val="20"/>
                <w:szCs w:val="20"/>
              </w:rPr>
            </w:pPr>
          </w:p>
        </w:tc>
        <w:tc>
          <w:tcPr>
            <w:tcW w:w="684" w:type="dxa"/>
            <w:vMerge/>
          </w:tcPr>
          <w:p w14:paraId="57CFCCCB" w14:textId="77777777" w:rsidR="00425DB5" w:rsidRPr="004C2946" w:rsidRDefault="00425DB5" w:rsidP="009F6F9A">
            <w:pPr>
              <w:jc w:val="both"/>
              <w:rPr>
                <w:rFonts w:cs="Arial"/>
                <w:sz w:val="20"/>
                <w:szCs w:val="20"/>
              </w:rPr>
            </w:pPr>
          </w:p>
        </w:tc>
      </w:tr>
      <w:tr w:rsidR="00D17311" w:rsidRPr="004C2946" w14:paraId="118462F0" w14:textId="77777777" w:rsidTr="00425DB5">
        <w:trPr>
          <w:jc w:val="center"/>
        </w:trPr>
        <w:tc>
          <w:tcPr>
            <w:tcW w:w="495" w:type="dxa"/>
          </w:tcPr>
          <w:p w14:paraId="1CC60C88" w14:textId="77777777" w:rsidR="00D17311" w:rsidRPr="004C2946" w:rsidRDefault="00D17311" w:rsidP="009F6F9A">
            <w:pPr>
              <w:jc w:val="both"/>
              <w:rPr>
                <w:rFonts w:cs="Arial"/>
                <w:sz w:val="20"/>
                <w:szCs w:val="20"/>
              </w:rPr>
            </w:pPr>
          </w:p>
        </w:tc>
        <w:tc>
          <w:tcPr>
            <w:tcW w:w="525" w:type="dxa"/>
          </w:tcPr>
          <w:p w14:paraId="74DB79DF" w14:textId="77777777" w:rsidR="00D17311" w:rsidRPr="00CC2943" w:rsidRDefault="00D17311"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22DF5042" w14:textId="77777777" w:rsidR="00D17311" w:rsidRPr="004C2946" w:rsidRDefault="00D17311" w:rsidP="009F6F9A">
            <w:pPr>
              <w:jc w:val="both"/>
              <w:rPr>
                <w:rFonts w:cs="Arial"/>
                <w:sz w:val="20"/>
                <w:szCs w:val="20"/>
              </w:rPr>
            </w:pPr>
          </w:p>
        </w:tc>
        <w:tc>
          <w:tcPr>
            <w:tcW w:w="6271" w:type="dxa"/>
          </w:tcPr>
          <w:p w14:paraId="6C16AB59" w14:textId="293DB39E" w:rsidR="00D17311" w:rsidRPr="00CC5900" w:rsidRDefault="00D17311" w:rsidP="00AB4D8C">
            <w:pPr>
              <w:jc w:val="right"/>
              <w:rPr>
                <w:rFonts w:cs="Arial"/>
                <w:b/>
                <w:sz w:val="20"/>
                <w:szCs w:val="20"/>
              </w:rPr>
            </w:pPr>
            <w:r>
              <w:rPr>
                <w:rFonts w:cs="Arial"/>
                <w:b/>
                <w:sz w:val="20"/>
                <w:szCs w:val="20"/>
              </w:rPr>
              <w:t>The Development of e-Navigation</w:t>
            </w:r>
          </w:p>
        </w:tc>
        <w:tc>
          <w:tcPr>
            <w:tcW w:w="648" w:type="dxa"/>
            <w:shd w:val="clear" w:color="auto" w:fill="D9D9D9" w:themeFill="background1" w:themeFillShade="D9"/>
          </w:tcPr>
          <w:p w14:paraId="3CB85817" w14:textId="77777777" w:rsidR="00D17311" w:rsidRPr="004C2946" w:rsidRDefault="00D17311" w:rsidP="009F6F9A">
            <w:pPr>
              <w:jc w:val="center"/>
              <w:rPr>
                <w:rFonts w:cs="Arial"/>
                <w:sz w:val="20"/>
                <w:szCs w:val="20"/>
              </w:rPr>
            </w:pPr>
          </w:p>
        </w:tc>
        <w:tc>
          <w:tcPr>
            <w:tcW w:w="1650" w:type="dxa"/>
            <w:shd w:val="clear" w:color="auto" w:fill="D9D9D9" w:themeFill="background1" w:themeFillShade="D9"/>
          </w:tcPr>
          <w:p w14:paraId="07182D6C" w14:textId="77777777" w:rsidR="00D17311" w:rsidRPr="004C2946" w:rsidRDefault="00D17311" w:rsidP="009F6F9A">
            <w:pPr>
              <w:jc w:val="both"/>
              <w:rPr>
                <w:rFonts w:cs="Arial"/>
                <w:sz w:val="20"/>
                <w:szCs w:val="20"/>
              </w:rPr>
            </w:pPr>
          </w:p>
        </w:tc>
        <w:tc>
          <w:tcPr>
            <w:tcW w:w="3158" w:type="dxa"/>
            <w:shd w:val="clear" w:color="auto" w:fill="D9D9D9" w:themeFill="background1" w:themeFillShade="D9"/>
          </w:tcPr>
          <w:p w14:paraId="45932B27" w14:textId="77777777" w:rsidR="00D17311" w:rsidRPr="004C2946" w:rsidRDefault="00D17311" w:rsidP="009F6F9A">
            <w:pPr>
              <w:rPr>
                <w:rFonts w:cs="Arial"/>
                <w:sz w:val="20"/>
                <w:szCs w:val="20"/>
              </w:rPr>
            </w:pPr>
          </w:p>
        </w:tc>
        <w:tc>
          <w:tcPr>
            <w:tcW w:w="684" w:type="dxa"/>
            <w:shd w:val="clear" w:color="auto" w:fill="D9D9D9" w:themeFill="background1" w:themeFillShade="D9"/>
          </w:tcPr>
          <w:p w14:paraId="39EB435F" w14:textId="77777777" w:rsidR="00D17311" w:rsidRPr="004C2946" w:rsidRDefault="00D17311" w:rsidP="009F6F9A">
            <w:pPr>
              <w:jc w:val="both"/>
              <w:rPr>
                <w:rFonts w:cs="Arial"/>
                <w:sz w:val="20"/>
                <w:szCs w:val="20"/>
              </w:rPr>
            </w:pPr>
          </w:p>
        </w:tc>
      </w:tr>
      <w:tr w:rsidR="00B72FD3" w:rsidRPr="004C2946" w14:paraId="00467C27" w14:textId="77777777" w:rsidTr="0023180C">
        <w:trPr>
          <w:jc w:val="center"/>
        </w:trPr>
        <w:tc>
          <w:tcPr>
            <w:tcW w:w="495" w:type="dxa"/>
          </w:tcPr>
          <w:p w14:paraId="2D02709A" w14:textId="77777777" w:rsidR="00B72FD3" w:rsidRPr="004C2946" w:rsidRDefault="00B72FD3" w:rsidP="009F6F9A">
            <w:pPr>
              <w:jc w:val="both"/>
              <w:rPr>
                <w:rFonts w:cs="Arial"/>
                <w:sz w:val="20"/>
                <w:szCs w:val="20"/>
              </w:rPr>
            </w:pPr>
          </w:p>
        </w:tc>
        <w:tc>
          <w:tcPr>
            <w:tcW w:w="525" w:type="dxa"/>
          </w:tcPr>
          <w:p w14:paraId="51A69CE2" w14:textId="77777777" w:rsidR="00B72FD3" w:rsidRPr="004C2946" w:rsidRDefault="00B72FD3" w:rsidP="009F6F9A">
            <w:pPr>
              <w:jc w:val="both"/>
              <w:rPr>
                <w:rFonts w:cs="Arial"/>
                <w:sz w:val="20"/>
                <w:szCs w:val="20"/>
              </w:rPr>
            </w:pPr>
          </w:p>
        </w:tc>
        <w:tc>
          <w:tcPr>
            <w:tcW w:w="717" w:type="dxa"/>
          </w:tcPr>
          <w:p w14:paraId="7FDD7B3D" w14:textId="028EA771" w:rsidR="00B72FD3" w:rsidRDefault="00B72FD3" w:rsidP="009F6F9A">
            <w:pPr>
              <w:jc w:val="both"/>
              <w:rPr>
                <w:rFonts w:cs="Arial"/>
                <w:sz w:val="20"/>
                <w:szCs w:val="20"/>
              </w:rPr>
            </w:pPr>
            <w:r>
              <w:rPr>
                <w:rFonts w:cs="Arial"/>
                <w:sz w:val="20"/>
                <w:szCs w:val="20"/>
              </w:rPr>
              <w:t>1.2.1</w:t>
            </w:r>
          </w:p>
        </w:tc>
        <w:tc>
          <w:tcPr>
            <w:tcW w:w="6271" w:type="dxa"/>
          </w:tcPr>
          <w:p w14:paraId="6ECDDE00" w14:textId="58C6600A" w:rsidR="00B72FD3" w:rsidRDefault="00B72FD3" w:rsidP="009F6F9A">
            <w:pPr>
              <w:jc w:val="right"/>
              <w:rPr>
                <w:rFonts w:cs="Arial"/>
                <w:sz w:val="20"/>
                <w:szCs w:val="20"/>
              </w:rPr>
            </w:pPr>
            <w:r>
              <w:rPr>
                <w:rFonts w:cs="Arial"/>
                <w:sz w:val="20"/>
                <w:szCs w:val="20"/>
              </w:rPr>
              <w:t>Role of IMO in the development of e-Navigation</w:t>
            </w:r>
          </w:p>
        </w:tc>
        <w:tc>
          <w:tcPr>
            <w:tcW w:w="648" w:type="dxa"/>
            <w:vMerge w:val="restart"/>
            <w:vAlign w:val="center"/>
          </w:tcPr>
          <w:p w14:paraId="6ACA962A" w14:textId="7571C706" w:rsidR="00B72FD3" w:rsidRDefault="00B72FD3" w:rsidP="00CD56DD">
            <w:pPr>
              <w:jc w:val="center"/>
              <w:rPr>
                <w:rFonts w:cs="Arial"/>
                <w:sz w:val="20"/>
                <w:szCs w:val="20"/>
              </w:rPr>
            </w:pPr>
            <w:r>
              <w:rPr>
                <w:rFonts w:cs="Arial"/>
                <w:sz w:val="20"/>
                <w:szCs w:val="20"/>
              </w:rPr>
              <w:t>2</w:t>
            </w:r>
          </w:p>
        </w:tc>
        <w:tc>
          <w:tcPr>
            <w:tcW w:w="1650" w:type="dxa"/>
          </w:tcPr>
          <w:p w14:paraId="78EFC64F" w14:textId="77777777" w:rsidR="00B72FD3" w:rsidRDefault="00B72FD3" w:rsidP="009F6F9A">
            <w:pPr>
              <w:jc w:val="both"/>
              <w:rPr>
                <w:rFonts w:cs="Arial"/>
                <w:sz w:val="20"/>
                <w:szCs w:val="20"/>
              </w:rPr>
            </w:pPr>
          </w:p>
        </w:tc>
        <w:tc>
          <w:tcPr>
            <w:tcW w:w="3158" w:type="dxa"/>
          </w:tcPr>
          <w:p w14:paraId="2197CB0C" w14:textId="77777777" w:rsidR="00B72FD3" w:rsidRPr="004C2946" w:rsidRDefault="00B72FD3" w:rsidP="009F6F9A">
            <w:pPr>
              <w:rPr>
                <w:rFonts w:cs="Arial"/>
                <w:sz w:val="20"/>
                <w:szCs w:val="20"/>
              </w:rPr>
            </w:pPr>
          </w:p>
        </w:tc>
        <w:tc>
          <w:tcPr>
            <w:tcW w:w="684" w:type="dxa"/>
            <w:vMerge w:val="restart"/>
            <w:vAlign w:val="center"/>
          </w:tcPr>
          <w:p w14:paraId="5755590F" w14:textId="33FB8D44" w:rsidR="00B72FD3" w:rsidRPr="004C2946" w:rsidRDefault="00B72FD3" w:rsidP="0023180C">
            <w:pPr>
              <w:jc w:val="center"/>
              <w:rPr>
                <w:rFonts w:cs="Arial"/>
                <w:sz w:val="20"/>
                <w:szCs w:val="20"/>
              </w:rPr>
            </w:pPr>
            <w:r>
              <w:rPr>
                <w:rFonts w:cs="Arial"/>
                <w:sz w:val="20"/>
                <w:szCs w:val="20"/>
              </w:rPr>
              <w:t>2</w:t>
            </w:r>
          </w:p>
        </w:tc>
      </w:tr>
      <w:tr w:rsidR="00B72FD3" w:rsidRPr="004C2946" w14:paraId="13914596" w14:textId="77777777" w:rsidTr="0023180C">
        <w:trPr>
          <w:jc w:val="center"/>
        </w:trPr>
        <w:tc>
          <w:tcPr>
            <w:tcW w:w="495" w:type="dxa"/>
          </w:tcPr>
          <w:p w14:paraId="56E2AF8B" w14:textId="77777777" w:rsidR="00B72FD3" w:rsidRPr="004C2946" w:rsidRDefault="00B72FD3" w:rsidP="009F6F9A">
            <w:pPr>
              <w:jc w:val="both"/>
              <w:rPr>
                <w:rFonts w:cs="Arial"/>
                <w:sz w:val="20"/>
                <w:szCs w:val="20"/>
              </w:rPr>
            </w:pPr>
          </w:p>
        </w:tc>
        <w:tc>
          <w:tcPr>
            <w:tcW w:w="525" w:type="dxa"/>
          </w:tcPr>
          <w:p w14:paraId="51753AAA" w14:textId="77777777" w:rsidR="00B72FD3" w:rsidRPr="004C2946" w:rsidRDefault="00B72FD3" w:rsidP="009F6F9A">
            <w:pPr>
              <w:jc w:val="both"/>
              <w:rPr>
                <w:rFonts w:cs="Arial"/>
                <w:sz w:val="20"/>
                <w:szCs w:val="20"/>
              </w:rPr>
            </w:pPr>
          </w:p>
        </w:tc>
        <w:tc>
          <w:tcPr>
            <w:tcW w:w="717" w:type="dxa"/>
          </w:tcPr>
          <w:p w14:paraId="19587D6D" w14:textId="28D8513E" w:rsidR="00B72FD3" w:rsidRDefault="00B72FD3" w:rsidP="009F6F9A">
            <w:pPr>
              <w:jc w:val="both"/>
              <w:rPr>
                <w:rFonts w:cs="Arial"/>
                <w:sz w:val="20"/>
                <w:szCs w:val="20"/>
              </w:rPr>
            </w:pPr>
            <w:r>
              <w:rPr>
                <w:rFonts w:cs="Arial"/>
                <w:sz w:val="20"/>
                <w:szCs w:val="20"/>
              </w:rPr>
              <w:t>1.2.2</w:t>
            </w:r>
          </w:p>
        </w:tc>
        <w:tc>
          <w:tcPr>
            <w:tcW w:w="6271" w:type="dxa"/>
          </w:tcPr>
          <w:p w14:paraId="72D08720" w14:textId="59BC3B4F" w:rsidR="00B72FD3" w:rsidRDefault="00B72FD3" w:rsidP="009F6F9A">
            <w:pPr>
              <w:jc w:val="right"/>
              <w:rPr>
                <w:rFonts w:cs="Arial"/>
                <w:sz w:val="20"/>
                <w:szCs w:val="20"/>
              </w:rPr>
            </w:pPr>
            <w:r>
              <w:rPr>
                <w:rFonts w:cs="Arial"/>
                <w:sz w:val="20"/>
                <w:szCs w:val="20"/>
              </w:rPr>
              <w:t>Role of IALA and the e-Navigation Committee</w:t>
            </w:r>
          </w:p>
        </w:tc>
        <w:tc>
          <w:tcPr>
            <w:tcW w:w="648" w:type="dxa"/>
            <w:vMerge/>
            <w:vAlign w:val="center"/>
          </w:tcPr>
          <w:p w14:paraId="44DCD03C" w14:textId="77777777" w:rsidR="00B72FD3" w:rsidRDefault="00B72FD3" w:rsidP="00CD56DD">
            <w:pPr>
              <w:jc w:val="center"/>
              <w:rPr>
                <w:rFonts w:cs="Arial"/>
                <w:sz w:val="20"/>
                <w:szCs w:val="20"/>
              </w:rPr>
            </w:pPr>
          </w:p>
        </w:tc>
        <w:tc>
          <w:tcPr>
            <w:tcW w:w="1650" w:type="dxa"/>
          </w:tcPr>
          <w:p w14:paraId="662D6024" w14:textId="77777777" w:rsidR="00B72FD3" w:rsidRDefault="00B72FD3" w:rsidP="009F6F9A">
            <w:pPr>
              <w:jc w:val="both"/>
              <w:rPr>
                <w:rFonts w:cs="Arial"/>
                <w:sz w:val="20"/>
                <w:szCs w:val="20"/>
              </w:rPr>
            </w:pPr>
          </w:p>
        </w:tc>
        <w:tc>
          <w:tcPr>
            <w:tcW w:w="3158" w:type="dxa"/>
          </w:tcPr>
          <w:p w14:paraId="75CE36D1" w14:textId="77777777" w:rsidR="00B72FD3" w:rsidRPr="004C2946" w:rsidRDefault="00B72FD3" w:rsidP="009F6F9A">
            <w:pPr>
              <w:rPr>
                <w:rFonts w:cs="Arial"/>
                <w:sz w:val="20"/>
                <w:szCs w:val="20"/>
              </w:rPr>
            </w:pPr>
          </w:p>
        </w:tc>
        <w:tc>
          <w:tcPr>
            <w:tcW w:w="684" w:type="dxa"/>
            <w:vMerge/>
            <w:vAlign w:val="center"/>
          </w:tcPr>
          <w:p w14:paraId="0319E5CB" w14:textId="77777777" w:rsidR="00B72FD3" w:rsidRPr="004C2946" w:rsidRDefault="00B72FD3" w:rsidP="0023180C">
            <w:pPr>
              <w:jc w:val="center"/>
              <w:rPr>
                <w:rFonts w:cs="Arial"/>
                <w:sz w:val="20"/>
                <w:szCs w:val="20"/>
              </w:rPr>
            </w:pPr>
          </w:p>
        </w:tc>
      </w:tr>
      <w:tr w:rsidR="00B72FD3" w:rsidRPr="004C2946" w14:paraId="584B1E57" w14:textId="77777777" w:rsidTr="0023180C">
        <w:trPr>
          <w:jc w:val="center"/>
        </w:trPr>
        <w:tc>
          <w:tcPr>
            <w:tcW w:w="495" w:type="dxa"/>
          </w:tcPr>
          <w:p w14:paraId="180BBB70" w14:textId="77777777" w:rsidR="00B72FD3" w:rsidRPr="004C2946" w:rsidRDefault="00B72FD3" w:rsidP="009F6F9A">
            <w:pPr>
              <w:jc w:val="both"/>
              <w:rPr>
                <w:rFonts w:cs="Arial"/>
                <w:sz w:val="20"/>
                <w:szCs w:val="20"/>
              </w:rPr>
            </w:pPr>
          </w:p>
        </w:tc>
        <w:tc>
          <w:tcPr>
            <w:tcW w:w="525" w:type="dxa"/>
          </w:tcPr>
          <w:p w14:paraId="1522792E" w14:textId="77777777" w:rsidR="00B72FD3" w:rsidRPr="004C2946" w:rsidRDefault="00B72FD3" w:rsidP="009F6F9A">
            <w:pPr>
              <w:jc w:val="both"/>
              <w:rPr>
                <w:rFonts w:cs="Arial"/>
                <w:sz w:val="20"/>
                <w:szCs w:val="20"/>
              </w:rPr>
            </w:pPr>
          </w:p>
        </w:tc>
        <w:tc>
          <w:tcPr>
            <w:tcW w:w="717" w:type="dxa"/>
          </w:tcPr>
          <w:p w14:paraId="668F83BE" w14:textId="0DB17F4F" w:rsidR="00B72FD3" w:rsidRDefault="00B72FD3" w:rsidP="009F6F9A">
            <w:pPr>
              <w:jc w:val="both"/>
              <w:rPr>
                <w:rFonts w:cs="Arial"/>
                <w:sz w:val="20"/>
                <w:szCs w:val="20"/>
              </w:rPr>
            </w:pPr>
            <w:r>
              <w:rPr>
                <w:rFonts w:cs="Arial"/>
                <w:sz w:val="20"/>
                <w:szCs w:val="20"/>
              </w:rPr>
              <w:t>1.2.3</w:t>
            </w:r>
          </w:p>
        </w:tc>
        <w:tc>
          <w:tcPr>
            <w:tcW w:w="6271" w:type="dxa"/>
          </w:tcPr>
          <w:p w14:paraId="2ABE0C68" w14:textId="51085327" w:rsidR="00B72FD3" w:rsidRDefault="00B72FD3" w:rsidP="001E2293">
            <w:pPr>
              <w:jc w:val="right"/>
              <w:rPr>
                <w:rFonts w:cs="Arial"/>
                <w:sz w:val="20"/>
                <w:szCs w:val="20"/>
              </w:rPr>
            </w:pPr>
            <w:r>
              <w:rPr>
                <w:rFonts w:cs="Arial"/>
                <w:sz w:val="20"/>
                <w:szCs w:val="20"/>
              </w:rPr>
              <w:t>Strategy Implementation Plan and its status</w:t>
            </w:r>
          </w:p>
        </w:tc>
        <w:tc>
          <w:tcPr>
            <w:tcW w:w="648" w:type="dxa"/>
            <w:vMerge/>
            <w:vAlign w:val="center"/>
          </w:tcPr>
          <w:p w14:paraId="57EEB956" w14:textId="77777777" w:rsidR="00B72FD3" w:rsidRDefault="00B72FD3" w:rsidP="00CD56DD">
            <w:pPr>
              <w:jc w:val="center"/>
              <w:rPr>
                <w:rFonts w:cs="Arial"/>
                <w:sz w:val="20"/>
                <w:szCs w:val="20"/>
              </w:rPr>
            </w:pPr>
          </w:p>
        </w:tc>
        <w:tc>
          <w:tcPr>
            <w:tcW w:w="1650" w:type="dxa"/>
          </w:tcPr>
          <w:p w14:paraId="7C4903FC" w14:textId="77777777" w:rsidR="00B72FD3" w:rsidRDefault="00B72FD3" w:rsidP="009F6F9A">
            <w:pPr>
              <w:jc w:val="both"/>
              <w:rPr>
                <w:rFonts w:cs="Arial"/>
                <w:sz w:val="20"/>
                <w:szCs w:val="20"/>
              </w:rPr>
            </w:pPr>
          </w:p>
        </w:tc>
        <w:tc>
          <w:tcPr>
            <w:tcW w:w="3158" w:type="dxa"/>
          </w:tcPr>
          <w:p w14:paraId="182AE265" w14:textId="77777777" w:rsidR="00B72FD3" w:rsidRPr="004C2946" w:rsidRDefault="00B72FD3" w:rsidP="009F6F9A">
            <w:pPr>
              <w:rPr>
                <w:rFonts w:cs="Arial"/>
                <w:sz w:val="20"/>
                <w:szCs w:val="20"/>
              </w:rPr>
            </w:pPr>
          </w:p>
        </w:tc>
        <w:tc>
          <w:tcPr>
            <w:tcW w:w="684" w:type="dxa"/>
            <w:vMerge/>
            <w:vAlign w:val="center"/>
          </w:tcPr>
          <w:p w14:paraId="403BFC4E" w14:textId="77777777" w:rsidR="00B72FD3" w:rsidRPr="004C2946" w:rsidRDefault="00B72FD3" w:rsidP="0023180C">
            <w:pPr>
              <w:jc w:val="center"/>
              <w:rPr>
                <w:rFonts w:cs="Arial"/>
                <w:sz w:val="20"/>
                <w:szCs w:val="20"/>
              </w:rPr>
            </w:pPr>
          </w:p>
        </w:tc>
      </w:tr>
      <w:tr w:rsidR="00B72FD3" w:rsidRPr="004C2946" w14:paraId="27DCBE11" w14:textId="77777777" w:rsidTr="0023180C">
        <w:trPr>
          <w:jc w:val="center"/>
        </w:trPr>
        <w:tc>
          <w:tcPr>
            <w:tcW w:w="495" w:type="dxa"/>
          </w:tcPr>
          <w:p w14:paraId="21341717" w14:textId="77777777" w:rsidR="00B72FD3" w:rsidRPr="004C2946" w:rsidRDefault="00B72FD3" w:rsidP="009F6F9A">
            <w:pPr>
              <w:jc w:val="both"/>
              <w:rPr>
                <w:rFonts w:cs="Arial"/>
                <w:sz w:val="20"/>
                <w:szCs w:val="20"/>
              </w:rPr>
            </w:pPr>
          </w:p>
        </w:tc>
        <w:tc>
          <w:tcPr>
            <w:tcW w:w="525" w:type="dxa"/>
          </w:tcPr>
          <w:p w14:paraId="66669AD4" w14:textId="77777777" w:rsidR="00B72FD3" w:rsidRPr="004C2946" w:rsidRDefault="00B72FD3" w:rsidP="009F6F9A">
            <w:pPr>
              <w:jc w:val="both"/>
              <w:rPr>
                <w:rFonts w:cs="Arial"/>
                <w:sz w:val="20"/>
                <w:szCs w:val="20"/>
              </w:rPr>
            </w:pPr>
          </w:p>
        </w:tc>
        <w:tc>
          <w:tcPr>
            <w:tcW w:w="717" w:type="dxa"/>
          </w:tcPr>
          <w:p w14:paraId="094EB02E" w14:textId="5AB81760" w:rsidR="00B72FD3" w:rsidRDefault="00B72FD3" w:rsidP="009F6F9A">
            <w:pPr>
              <w:jc w:val="both"/>
              <w:rPr>
                <w:rFonts w:cs="Arial"/>
                <w:sz w:val="20"/>
                <w:szCs w:val="20"/>
              </w:rPr>
            </w:pPr>
            <w:r>
              <w:rPr>
                <w:rFonts w:cs="Arial"/>
                <w:sz w:val="20"/>
                <w:szCs w:val="20"/>
              </w:rPr>
              <w:t>1.2.4</w:t>
            </w:r>
          </w:p>
        </w:tc>
        <w:tc>
          <w:tcPr>
            <w:tcW w:w="6271" w:type="dxa"/>
          </w:tcPr>
          <w:p w14:paraId="2AC97D2D" w14:textId="25B29B6A" w:rsidR="00B72FD3" w:rsidRDefault="00B72FD3" w:rsidP="009F6F9A">
            <w:pPr>
              <w:jc w:val="right"/>
              <w:rPr>
                <w:rFonts w:cs="Arial"/>
                <w:sz w:val="20"/>
                <w:szCs w:val="20"/>
              </w:rPr>
            </w:pPr>
            <w:r>
              <w:rPr>
                <w:rFonts w:cs="Arial"/>
                <w:sz w:val="20"/>
                <w:szCs w:val="20"/>
              </w:rPr>
              <w:t>Update on phased implementation programme</w:t>
            </w:r>
          </w:p>
        </w:tc>
        <w:tc>
          <w:tcPr>
            <w:tcW w:w="648" w:type="dxa"/>
            <w:vMerge/>
            <w:vAlign w:val="center"/>
          </w:tcPr>
          <w:p w14:paraId="0ED3DE20" w14:textId="77777777" w:rsidR="00B72FD3" w:rsidRDefault="00B72FD3" w:rsidP="009F6F9A">
            <w:pPr>
              <w:jc w:val="center"/>
              <w:rPr>
                <w:rFonts w:cs="Arial"/>
                <w:sz w:val="20"/>
                <w:szCs w:val="20"/>
              </w:rPr>
            </w:pPr>
          </w:p>
        </w:tc>
        <w:tc>
          <w:tcPr>
            <w:tcW w:w="1650" w:type="dxa"/>
          </w:tcPr>
          <w:p w14:paraId="70FD1CA2" w14:textId="77777777" w:rsidR="00B72FD3" w:rsidRDefault="00B72FD3" w:rsidP="009F6F9A">
            <w:pPr>
              <w:jc w:val="both"/>
              <w:rPr>
                <w:rFonts w:cs="Arial"/>
                <w:sz w:val="20"/>
                <w:szCs w:val="20"/>
              </w:rPr>
            </w:pPr>
          </w:p>
        </w:tc>
        <w:tc>
          <w:tcPr>
            <w:tcW w:w="3158" w:type="dxa"/>
          </w:tcPr>
          <w:p w14:paraId="394056BB" w14:textId="77777777" w:rsidR="00B72FD3" w:rsidRPr="004C2946" w:rsidRDefault="00B72FD3" w:rsidP="009F6F9A">
            <w:pPr>
              <w:rPr>
                <w:rFonts w:cs="Arial"/>
                <w:sz w:val="20"/>
                <w:szCs w:val="20"/>
              </w:rPr>
            </w:pPr>
          </w:p>
        </w:tc>
        <w:tc>
          <w:tcPr>
            <w:tcW w:w="684" w:type="dxa"/>
            <w:vMerge/>
            <w:vAlign w:val="center"/>
          </w:tcPr>
          <w:p w14:paraId="744C22B7" w14:textId="77777777" w:rsidR="00B72FD3" w:rsidRPr="004C2946" w:rsidRDefault="00B72FD3" w:rsidP="0023180C">
            <w:pPr>
              <w:jc w:val="center"/>
              <w:rPr>
                <w:rFonts w:cs="Arial"/>
                <w:sz w:val="20"/>
                <w:szCs w:val="20"/>
              </w:rPr>
            </w:pPr>
          </w:p>
        </w:tc>
      </w:tr>
      <w:tr w:rsidR="00B72FD3" w:rsidRPr="004C2946" w14:paraId="24BB238B" w14:textId="77777777" w:rsidTr="0023180C">
        <w:trPr>
          <w:jc w:val="center"/>
        </w:trPr>
        <w:tc>
          <w:tcPr>
            <w:tcW w:w="495" w:type="dxa"/>
          </w:tcPr>
          <w:p w14:paraId="1ED45959" w14:textId="77777777" w:rsidR="00B72FD3" w:rsidRPr="004C2946" w:rsidRDefault="00B72FD3" w:rsidP="009F6F9A">
            <w:pPr>
              <w:jc w:val="both"/>
              <w:rPr>
                <w:rFonts w:cs="Arial"/>
                <w:sz w:val="20"/>
                <w:szCs w:val="20"/>
              </w:rPr>
            </w:pPr>
          </w:p>
        </w:tc>
        <w:tc>
          <w:tcPr>
            <w:tcW w:w="525" w:type="dxa"/>
          </w:tcPr>
          <w:p w14:paraId="53745BBC" w14:textId="77777777" w:rsidR="00B72FD3" w:rsidRPr="004C2946" w:rsidRDefault="00B72FD3" w:rsidP="009F6F9A">
            <w:pPr>
              <w:jc w:val="both"/>
              <w:rPr>
                <w:rFonts w:cs="Arial"/>
                <w:sz w:val="20"/>
                <w:szCs w:val="20"/>
              </w:rPr>
            </w:pPr>
          </w:p>
        </w:tc>
        <w:tc>
          <w:tcPr>
            <w:tcW w:w="717" w:type="dxa"/>
          </w:tcPr>
          <w:p w14:paraId="31F0222D" w14:textId="6365AF77" w:rsidR="00B72FD3" w:rsidRPr="004C2946" w:rsidRDefault="00B72FD3" w:rsidP="009F6F9A">
            <w:pPr>
              <w:jc w:val="both"/>
              <w:rPr>
                <w:rFonts w:cs="Arial"/>
                <w:sz w:val="20"/>
                <w:szCs w:val="20"/>
              </w:rPr>
            </w:pPr>
            <w:r>
              <w:rPr>
                <w:rFonts w:cs="Arial"/>
                <w:sz w:val="20"/>
                <w:szCs w:val="20"/>
              </w:rPr>
              <w:t>1.2.5</w:t>
            </w:r>
          </w:p>
        </w:tc>
        <w:tc>
          <w:tcPr>
            <w:tcW w:w="6271" w:type="dxa"/>
          </w:tcPr>
          <w:p w14:paraId="645BDAE2" w14:textId="00446646" w:rsidR="00B72FD3" w:rsidRPr="004C2946" w:rsidRDefault="00B72FD3" w:rsidP="003F4FC0">
            <w:pPr>
              <w:jc w:val="right"/>
              <w:rPr>
                <w:rFonts w:cs="Arial"/>
                <w:sz w:val="20"/>
                <w:szCs w:val="20"/>
              </w:rPr>
            </w:pPr>
            <w:r>
              <w:rPr>
                <w:rFonts w:cs="Arial"/>
                <w:sz w:val="20"/>
                <w:szCs w:val="20"/>
              </w:rPr>
              <w:t>The user-driven approach to the design of e-Navigation elements</w:t>
            </w:r>
          </w:p>
        </w:tc>
        <w:tc>
          <w:tcPr>
            <w:tcW w:w="648" w:type="dxa"/>
            <w:vMerge w:val="restart"/>
            <w:vAlign w:val="center"/>
          </w:tcPr>
          <w:p w14:paraId="32E8F555" w14:textId="6D6BC656" w:rsidR="00B72FD3" w:rsidRPr="004C2946" w:rsidRDefault="00B72FD3" w:rsidP="009F6F9A">
            <w:pPr>
              <w:jc w:val="center"/>
              <w:rPr>
                <w:rFonts w:cs="Arial"/>
                <w:sz w:val="20"/>
                <w:szCs w:val="20"/>
              </w:rPr>
            </w:pPr>
            <w:r>
              <w:rPr>
                <w:rFonts w:cs="Arial"/>
                <w:sz w:val="20"/>
                <w:szCs w:val="20"/>
              </w:rPr>
              <w:t>1</w:t>
            </w:r>
          </w:p>
        </w:tc>
        <w:tc>
          <w:tcPr>
            <w:tcW w:w="1650" w:type="dxa"/>
          </w:tcPr>
          <w:p w14:paraId="2E188091" w14:textId="77777777" w:rsidR="00B72FD3" w:rsidRDefault="00B72FD3" w:rsidP="009F6F9A">
            <w:pPr>
              <w:jc w:val="both"/>
              <w:rPr>
                <w:rFonts w:cs="Arial"/>
                <w:sz w:val="20"/>
                <w:szCs w:val="20"/>
              </w:rPr>
            </w:pPr>
          </w:p>
        </w:tc>
        <w:tc>
          <w:tcPr>
            <w:tcW w:w="3158" w:type="dxa"/>
          </w:tcPr>
          <w:p w14:paraId="7D090779" w14:textId="2E636F4E" w:rsidR="00B72FD3" w:rsidRPr="004C2946" w:rsidRDefault="00B72FD3" w:rsidP="009F6F9A">
            <w:pPr>
              <w:rPr>
                <w:rFonts w:cs="Arial"/>
                <w:sz w:val="20"/>
                <w:szCs w:val="20"/>
              </w:rPr>
            </w:pPr>
            <w:r>
              <w:rPr>
                <w:rFonts w:cs="Arial"/>
                <w:sz w:val="20"/>
                <w:szCs w:val="20"/>
              </w:rPr>
              <w:t>GL 1096</w:t>
            </w:r>
          </w:p>
        </w:tc>
        <w:tc>
          <w:tcPr>
            <w:tcW w:w="684" w:type="dxa"/>
            <w:vMerge/>
            <w:vAlign w:val="center"/>
          </w:tcPr>
          <w:p w14:paraId="5E70B420" w14:textId="426BE228" w:rsidR="00B72FD3" w:rsidRPr="004C2946" w:rsidRDefault="00B72FD3" w:rsidP="0023180C">
            <w:pPr>
              <w:jc w:val="center"/>
              <w:rPr>
                <w:rFonts w:cs="Arial"/>
                <w:sz w:val="20"/>
                <w:szCs w:val="20"/>
              </w:rPr>
            </w:pPr>
          </w:p>
        </w:tc>
      </w:tr>
      <w:tr w:rsidR="00B72FD3" w:rsidRPr="004C2946" w14:paraId="70D031A1" w14:textId="77777777" w:rsidTr="009F6F9A">
        <w:trPr>
          <w:jc w:val="center"/>
        </w:trPr>
        <w:tc>
          <w:tcPr>
            <w:tcW w:w="495" w:type="dxa"/>
          </w:tcPr>
          <w:p w14:paraId="3A4F3EE6" w14:textId="77777777" w:rsidR="00B72FD3" w:rsidRPr="004C2946" w:rsidRDefault="00B72FD3" w:rsidP="009F6F9A">
            <w:pPr>
              <w:jc w:val="both"/>
              <w:rPr>
                <w:rFonts w:cs="Arial"/>
                <w:sz w:val="20"/>
                <w:szCs w:val="20"/>
              </w:rPr>
            </w:pPr>
          </w:p>
        </w:tc>
        <w:tc>
          <w:tcPr>
            <w:tcW w:w="525" w:type="dxa"/>
          </w:tcPr>
          <w:p w14:paraId="0D2CC843" w14:textId="77777777" w:rsidR="00B72FD3" w:rsidRPr="004C2946" w:rsidRDefault="00B72FD3" w:rsidP="009F6F9A">
            <w:pPr>
              <w:jc w:val="both"/>
              <w:rPr>
                <w:rFonts w:cs="Arial"/>
                <w:sz w:val="20"/>
                <w:szCs w:val="20"/>
              </w:rPr>
            </w:pPr>
          </w:p>
        </w:tc>
        <w:tc>
          <w:tcPr>
            <w:tcW w:w="717" w:type="dxa"/>
          </w:tcPr>
          <w:p w14:paraId="0A0B697E" w14:textId="60BF753E" w:rsidR="00B72FD3" w:rsidRDefault="00B72FD3" w:rsidP="009F6F9A">
            <w:pPr>
              <w:jc w:val="both"/>
              <w:rPr>
                <w:rFonts w:cs="Arial"/>
                <w:sz w:val="20"/>
                <w:szCs w:val="20"/>
              </w:rPr>
            </w:pPr>
            <w:r>
              <w:rPr>
                <w:rFonts w:cs="Arial"/>
                <w:sz w:val="20"/>
                <w:szCs w:val="20"/>
              </w:rPr>
              <w:t>1.2.6</w:t>
            </w:r>
          </w:p>
        </w:tc>
        <w:tc>
          <w:tcPr>
            <w:tcW w:w="6271" w:type="dxa"/>
          </w:tcPr>
          <w:p w14:paraId="72DAAE42" w14:textId="58D9113F" w:rsidR="00B72FD3" w:rsidRDefault="00B72FD3" w:rsidP="009F6F9A">
            <w:pPr>
              <w:jc w:val="right"/>
              <w:rPr>
                <w:rFonts w:cs="Arial"/>
                <w:sz w:val="20"/>
                <w:szCs w:val="20"/>
              </w:rPr>
            </w:pPr>
            <w:r>
              <w:rPr>
                <w:rFonts w:cs="Arial"/>
                <w:sz w:val="20"/>
                <w:szCs w:val="20"/>
              </w:rPr>
              <w:t>Human Element Analysing Process (HEAP)</w:t>
            </w:r>
          </w:p>
        </w:tc>
        <w:tc>
          <w:tcPr>
            <w:tcW w:w="648" w:type="dxa"/>
            <w:vMerge/>
          </w:tcPr>
          <w:p w14:paraId="4A5C0F9D" w14:textId="3BA61476" w:rsidR="00B72FD3" w:rsidRDefault="00B72FD3" w:rsidP="009F6F9A">
            <w:pPr>
              <w:jc w:val="center"/>
              <w:rPr>
                <w:rFonts w:cs="Arial"/>
                <w:sz w:val="20"/>
                <w:szCs w:val="20"/>
              </w:rPr>
            </w:pPr>
          </w:p>
        </w:tc>
        <w:tc>
          <w:tcPr>
            <w:tcW w:w="1650" w:type="dxa"/>
          </w:tcPr>
          <w:p w14:paraId="48CFDAC4" w14:textId="77777777" w:rsidR="00B72FD3" w:rsidRDefault="00B72FD3" w:rsidP="009F6F9A">
            <w:pPr>
              <w:jc w:val="both"/>
              <w:rPr>
                <w:rFonts w:cs="Arial"/>
                <w:sz w:val="20"/>
                <w:szCs w:val="20"/>
              </w:rPr>
            </w:pPr>
          </w:p>
        </w:tc>
        <w:tc>
          <w:tcPr>
            <w:tcW w:w="3158" w:type="dxa"/>
          </w:tcPr>
          <w:p w14:paraId="69087E26" w14:textId="77777777" w:rsidR="00B72FD3" w:rsidRDefault="00B72FD3" w:rsidP="009F6F9A">
            <w:pPr>
              <w:rPr>
                <w:rFonts w:cs="Arial"/>
                <w:sz w:val="20"/>
                <w:szCs w:val="20"/>
              </w:rPr>
            </w:pPr>
          </w:p>
        </w:tc>
        <w:tc>
          <w:tcPr>
            <w:tcW w:w="684" w:type="dxa"/>
            <w:vMerge/>
          </w:tcPr>
          <w:p w14:paraId="05DC55B2" w14:textId="77777777" w:rsidR="00B72FD3" w:rsidRPr="004C2946" w:rsidRDefault="00B72FD3" w:rsidP="009F6F9A">
            <w:pPr>
              <w:jc w:val="both"/>
              <w:rPr>
                <w:rFonts w:cs="Arial"/>
                <w:sz w:val="20"/>
                <w:szCs w:val="20"/>
              </w:rPr>
            </w:pPr>
          </w:p>
        </w:tc>
      </w:tr>
      <w:tr w:rsidR="00B72FD3" w:rsidRPr="004C2946" w14:paraId="639CAC9E" w14:textId="77777777" w:rsidTr="009F6F9A">
        <w:trPr>
          <w:jc w:val="center"/>
        </w:trPr>
        <w:tc>
          <w:tcPr>
            <w:tcW w:w="495" w:type="dxa"/>
          </w:tcPr>
          <w:p w14:paraId="35D744FA" w14:textId="77777777" w:rsidR="00B72FD3" w:rsidRPr="004C2946" w:rsidRDefault="00B72FD3" w:rsidP="009F6F9A">
            <w:pPr>
              <w:jc w:val="both"/>
              <w:rPr>
                <w:rFonts w:cs="Arial"/>
                <w:sz w:val="20"/>
                <w:szCs w:val="20"/>
              </w:rPr>
            </w:pPr>
          </w:p>
        </w:tc>
        <w:tc>
          <w:tcPr>
            <w:tcW w:w="525" w:type="dxa"/>
          </w:tcPr>
          <w:p w14:paraId="1E7E0C28" w14:textId="77777777" w:rsidR="00B72FD3" w:rsidRPr="004C2946" w:rsidRDefault="00B72FD3" w:rsidP="009F6F9A">
            <w:pPr>
              <w:jc w:val="both"/>
              <w:rPr>
                <w:rFonts w:cs="Arial"/>
                <w:sz w:val="20"/>
                <w:szCs w:val="20"/>
              </w:rPr>
            </w:pPr>
          </w:p>
        </w:tc>
        <w:tc>
          <w:tcPr>
            <w:tcW w:w="717" w:type="dxa"/>
          </w:tcPr>
          <w:p w14:paraId="64A50C22" w14:textId="0C971E71" w:rsidR="00B72FD3" w:rsidRDefault="00B72FD3" w:rsidP="00A624D2">
            <w:pPr>
              <w:jc w:val="both"/>
              <w:rPr>
                <w:rFonts w:cs="Arial"/>
                <w:sz w:val="20"/>
                <w:szCs w:val="20"/>
              </w:rPr>
            </w:pPr>
            <w:r>
              <w:rPr>
                <w:rFonts w:cs="Arial"/>
                <w:sz w:val="20"/>
                <w:szCs w:val="20"/>
              </w:rPr>
              <w:t>1.2.7</w:t>
            </w:r>
          </w:p>
        </w:tc>
        <w:tc>
          <w:tcPr>
            <w:tcW w:w="6271" w:type="dxa"/>
          </w:tcPr>
          <w:p w14:paraId="2ACF57A2" w14:textId="45019F84" w:rsidR="00B72FD3" w:rsidRDefault="00B72FD3" w:rsidP="009F6F9A">
            <w:pPr>
              <w:jc w:val="right"/>
              <w:rPr>
                <w:rFonts w:cs="Arial"/>
                <w:sz w:val="20"/>
                <w:szCs w:val="20"/>
              </w:rPr>
            </w:pPr>
            <w:r>
              <w:rPr>
                <w:rFonts w:cs="Arial"/>
                <w:sz w:val="20"/>
                <w:szCs w:val="20"/>
              </w:rPr>
              <w:t>Risk Control Options (RCO) and Formal Safety Assessments (FSA)</w:t>
            </w:r>
          </w:p>
        </w:tc>
        <w:tc>
          <w:tcPr>
            <w:tcW w:w="648" w:type="dxa"/>
            <w:vMerge/>
          </w:tcPr>
          <w:p w14:paraId="6F61AF2D" w14:textId="77777777" w:rsidR="00B72FD3" w:rsidRDefault="00B72FD3" w:rsidP="009F6F9A">
            <w:pPr>
              <w:jc w:val="center"/>
              <w:rPr>
                <w:rFonts w:cs="Arial"/>
                <w:sz w:val="20"/>
                <w:szCs w:val="20"/>
              </w:rPr>
            </w:pPr>
          </w:p>
        </w:tc>
        <w:tc>
          <w:tcPr>
            <w:tcW w:w="1650" w:type="dxa"/>
          </w:tcPr>
          <w:p w14:paraId="118A3C93" w14:textId="77777777" w:rsidR="00B72FD3" w:rsidRDefault="00B72FD3" w:rsidP="009F6F9A">
            <w:pPr>
              <w:jc w:val="both"/>
              <w:rPr>
                <w:rFonts w:cs="Arial"/>
                <w:sz w:val="20"/>
                <w:szCs w:val="20"/>
              </w:rPr>
            </w:pPr>
          </w:p>
        </w:tc>
        <w:tc>
          <w:tcPr>
            <w:tcW w:w="3158" w:type="dxa"/>
          </w:tcPr>
          <w:p w14:paraId="7F42842D" w14:textId="77777777" w:rsidR="00B72FD3" w:rsidRDefault="00B72FD3" w:rsidP="0023180C">
            <w:pPr>
              <w:rPr>
                <w:rFonts w:cs="Arial"/>
                <w:sz w:val="20"/>
                <w:szCs w:val="20"/>
              </w:rPr>
            </w:pPr>
          </w:p>
        </w:tc>
        <w:tc>
          <w:tcPr>
            <w:tcW w:w="684" w:type="dxa"/>
            <w:vMerge/>
          </w:tcPr>
          <w:p w14:paraId="35D5BC11" w14:textId="77777777" w:rsidR="00B72FD3" w:rsidRPr="004C2946" w:rsidRDefault="00B72FD3" w:rsidP="009F6F9A">
            <w:pPr>
              <w:jc w:val="both"/>
              <w:rPr>
                <w:rFonts w:cs="Arial"/>
                <w:sz w:val="20"/>
                <w:szCs w:val="20"/>
              </w:rPr>
            </w:pPr>
          </w:p>
        </w:tc>
      </w:tr>
    </w:tbl>
    <w:p w14:paraId="4AB1660E" w14:textId="77777777" w:rsidR="00727714" w:rsidRDefault="00727714">
      <w:pPr>
        <w:rPr>
          <w:szCs w:val="20"/>
          <w:lang w:eastAsia="en-GB"/>
        </w:rPr>
      </w:pPr>
      <w:r>
        <w:br w:type="page"/>
      </w:r>
    </w:p>
    <w:p w14:paraId="590B0A3F" w14:textId="77777777" w:rsidR="00202075" w:rsidRDefault="00202075" w:rsidP="007F41A9">
      <w:pPr>
        <w:pStyle w:val="List1"/>
        <w:numPr>
          <w:ilvl w:val="0"/>
          <w:numId w:val="0"/>
        </w:numPr>
        <w:ind w:left="567"/>
      </w:pPr>
    </w:p>
    <w:p w14:paraId="4CF5A6D4" w14:textId="0A3F48B2" w:rsidR="009F6F9A" w:rsidRDefault="00B83254" w:rsidP="00313D8D">
      <w:pPr>
        <w:pStyle w:val="Heading2"/>
      </w:pPr>
      <w:bookmarkStart w:id="41" w:name="_Toc417630484"/>
      <w:r>
        <w:t xml:space="preserve">Module 2 </w:t>
      </w:r>
      <w:r w:rsidR="00AE0E71">
        <w:t>–</w:t>
      </w:r>
      <w:r>
        <w:t xml:space="preserve"> </w:t>
      </w:r>
      <w:r w:rsidR="00313D8D" w:rsidRPr="00313D8D">
        <w:t>Electronic</w:t>
      </w:r>
      <w:r w:rsidR="00313D8D">
        <w:t xml:space="preserve"> Navigational Charts </w:t>
      </w:r>
      <w:r w:rsidR="005534A8">
        <w:t>a</w:t>
      </w:r>
      <w:r w:rsidR="00313D8D">
        <w:t>nd E</w:t>
      </w:r>
      <w:r w:rsidR="005534A8">
        <w:t>CDIS</w:t>
      </w:r>
      <w:bookmarkEnd w:id="41"/>
    </w:p>
    <w:p w14:paraId="070DF94C" w14:textId="77777777" w:rsidR="009F6F9A" w:rsidRDefault="009F6F9A" w:rsidP="009F6F9A">
      <w:pPr>
        <w:pStyle w:val="Heading3"/>
      </w:pPr>
      <w:r>
        <w:t>Scope</w:t>
      </w:r>
    </w:p>
    <w:p w14:paraId="3E2189C3" w14:textId="6BC6C9DD" w:rsidR="009F6F9A" w:rsidRDefault="009F6F9A" w:rsidP="009F6F9A">
      <w:pPr>
        <w:rPr>
          <w:lang w:eastAsia="de-DE"/>
        </w:rPr>
      </w:pPr>
      <w:r>
        <w:rPr>
          <w:lang w:eastAsia="de-DE"/>
        </w:rPr>
        <w:t xml:space="preserve">This module </w:t>
      </w:r>
      <w:r>
        <w:rPr>
          <w:rFonts w:cs="Arial"/>
        </w:rPr>
        <w:t xml:space="preserve">describes </w:t>
      </w:r>
      <w:r w:rsidR="00F1021C">
        <w:rPr>
          <w:rFonts w:cs="Arial"/>
        </w:rPr>
        <w:t>the importance of valid electronic chart data required to support e-Navigation</w:t>
      </w:r>
      <w:r>
        <w:rPr>
          <w:rFonts w:cs="Arial"/>
        </w:rPr>
        <w:t>.</w:t>
      </w:r>
    </w:p>
    <w:p w14:paraId="27AEDDAD" w14:textId="77777777" w:rsidR="009F6F9A" w:rsidRDefault="009F6F9A" w:rsidP="009F6F9A">
      <w:pPr>
        <w:pStyle w:val="List1"/>
        <w:numPr>
          <w:ilvl w:val="0"/>
          <w:numId w:val="0"/>
        </w:numPr>
        <w:rPr>
          <w:rFonts w:cs="Arial"/>
        </w:rPr>
      </w:pPr>
    </w:p>
    <w:p w14:paraId="7A7AF589" w14:textId="77777777" w:rsidR="009F6F9A" w:rsidRDefault="009F6F9A" w:rsidP="009F6F9A">
      <w:pPr>
        <w:pStyle w:val="Heading3"/>
      </w:pPr>
      <w:r>
        <w:t>Learning Objectives</w:t>
      </w:r>
    </w:p>
    <w:p w14:paraId="5A2A71BE" w14:textId="79010DDB" w:rsidR="009F6F9A" w:rsidRPr="00132E20" w:rsidRDefault="009F6F9A" w:rsidP="009F6F9A">
      <w:pPr>
        <w:rPr>
          <w:lang w:eastAsia="de-DE"/>
        </w:rPr>
      </w:pPr>
      <w:r>
        <w:rPr>
          <w:lang w:eastAsia="de-DE"/>
        </w:rPr>
        <w:t xml:space="preserve">To gain a </w:t>
      </w:r>
      <w:r w:rsidR="005E3C20">
        <w:rPr>
          <w:b/>
          <w:lang w:eastAsia="de-DE"/>
        </w:rPr>
        <w:t>basic</w:t>
      </w:r>
      <w:r>
        <w:rPr>
          <w:b/>
          <w:lang w:eastAsia="de-DE"/>
        </w:rPr>
        <w:t xml:space="preserve"> </w:t>
      </w:r>
      <w:r>
        <w:rPr>
          <w:lang w:eastAsia="de-DE"/>
        </w:rPr>
        <w:t>understanding of</w:t>
      </w:r>
      <w:r w:rsidR="00E056CF">
        <w:rPr>
          <w:lang w:eastAsia="de-DE"/>
        </w:rPr>
        <w:t xml:space="preserve"> Electronic Na</w:t>
      </w:r>
      <w:r w:rsidR="002371E8">
        <w:rPr>
          <w:lang w:eastAsia="de-DE"/>
        </w:rPr>
        <w:t>vigation</w:t>
      </w:r>
      <w:r w:rsidR="00E056CF">
        <w:rPr>
          <w:lang w:eastAsia="de-DE"/>
        </w:rPr>
        <w:t>al Charts and their use in Electronic Chart Display and Information Systems</w:t>
      </w:r>
    </w:p>
    <w:p w14:paraId="295A724C" w14:textId="77777777" w:rsidR="00822458" w:rsidRDefault="00822458" w:rsidP="007F41A9">
      <w:pPr>
        <w:pStyle w:val="List1"/>
        <w:numPr>
          <w:ilvl w:val="0"/>
          <w:numId w:val="0"/>
        </w:numPr>
        <w:ind w:left="567"/>
      </w:pPr>
    </w:p>
    <w:p w14:paraId="0DDF9325" w14:textId="433F9547" w:rsidR="00132E20" w:rsidRDefault="00132E20" w:rsidP="00132E20">
      <w:r>
        <w:t xml:space="preserve">2.2.3 </w:t>
      </w:r>
      <w:r w:rsidRPr="008214BE">
        <w:t xml:space="preserve">DETAILED TEACHING SYLLABUS FOR MODULE </w:t>
      </w:r>
      <w:r>
        <w:t>2</w:t>
      </w:r>
      <w:r w:rsidRPr="008214BE">
        <w:t xml:space="preserve"> – </w:t>
      </w:r>
      <w:r w:rsidR="00E056CF">
        <w:t>ELECTRONIC NA</w:t>
      </w:r>
      <w:r w:rsidR="002371E8">
        <w:t>VIGATION</w:t>
      </w:r>
      <w:r w:rsidR="00E056CF">
        <w:t>AL CHARTS AND ECDIS</w:t>
      </w:r>
    </w:p>
    <w:p w14:paraId="551CBB7F" w14:textId="77777777"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14:paraId="1CBBC88A" w14:textId="77777777" w:rsidTr="009F6F9A">
        <w:trPr>
          <w:cantSplit/>
          <w:trHeight w:val="1514"/>
          <w:jc w:val="center"/>
        </w:trPr>
        <w:tc>
          <w:tcPr>
            <w:tcW w:w="495" w:type="dxa"/>
            <w:textDirection w:val="btLr"/>
            <w:vAlign w:val="center"/>
          </w:tcPr>
          <w:p w14:paraId="4A51D4CC" w14:textId="77777777"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405D71E6" w14:textId="77777777"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BE74B96" w14:textId="77777777"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14:paraId="534B9AD3" w14:textId="77777777"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14:paraId="167F689F" w14:textId="77777777"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14:paraId="30DD58AE" w14:textId="77777777"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14:paraId="369FD88A" w14:textId="77777777" w:rsidR="00132E20" w:rsidRDefault="00132E20" w:rsidP="009F6F9A">
            <w:pPr>
              <w:jc w:val="center"/>
              <w:rPr>
                <w:rFonts w:cs="Arial"/>
                <w:b/>
                <w:sz w:val="20"/>
                <w:szCs w:val="20"/>
              </w:rPr>
            </w:pPr>
            <w:r>
              <w:rPr>
                <w:rFonts w:cs="Arial"/>
                <w:b/>
                <w:sz w:val="20"/>
                <w:szCs w:val="20"/>
              </w:rPr>
              <w:t>References</w:t>
            </w:r>
          </w:p>
          <w:p w14:paraId="2D42EAFE" w14:textId="77777777" w:rsidR="00132E20" w:rsidRDefault="00132E20" w:rsidP="009F6F9A">
            <w:pPr>
              <w:jc w:val="center"/>
              <w:rPr>
                <w:rFonts w:cs="Arial"/>
                <w:sz w:val="20"/>
                <w:szCs w:val="20"/>
              </w:rPr>
            </w:pPr>
          </w:p>
          <w:p w14:paraId="7B3DE956" w14:textId="77777777" w:rsidR="00132E20" w:rsidRDefault="00132E20" w:rsidP="009F6F9A">
            <w:pPr>
              <w:jc w:val="center"/>
              <w:rPr>
                <w:rFonts w:cs="Arial"/>
                <w:sz w:val="20"/>
                <w:szCs w:val="20"/>
              </w:rPr>
            </w:pPr>
            <w:r>
              <w:rPr>
                <w:rFonts w:cs="Arial"/>
                <w:sz w:val="20"/>
                <w:szCs w:val="20"/>
              </w:rPr>
              <w:t>Rec = Recommendation</w:t>
            </w:r>
          </w:p>
          <w:p w14:paraId="112D8AFF" w14:textId="77777777"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14:paraId="1B3A0AC4" w14:textId="77777777" w:rsidR="00132E20" w:rsidRDefault="00132E20" w:rsidP="009F6F9A">
            <w:pPr>
              <w:ind w:left="113" w:right="113"/>
              <w:jc w:val="center"/>
              <w:rPr>
                <w:rFonts w:cs="Arial"/>
                <w:b/>
                <w:sz w:val="20"/>
                <w:szCs w:val="20"/>
              </w:rPr>
            </w:pPr>
            <w:r>
              <w:rPr>
                <w:rFonts w:cs="Arial"/>
                <w:b/>
                <w:sz w:val="20"/>
                <w:szCs w:val="20"/>
              </w:rPr>
              <w:t>Lecture No.</w:t>
            </w:r>
          </w:p>
        </w:tc>
      </w:tr>
      <w:tr w:rsidR="00132E20" w14:paraId="13FE7692" w14:textId="77777777" w:rsidTr="009F6F9A">
        <w:trPr>
          <w:jc w:val="center"/>
        </w:trPr>
        <w:tc>
          <w:tcPr>
            <w:tcW w:w="495" w:type="dxa"/>
          </w:tcPr>
          <w:p w14:paraId="6B09069C" w14:textId="77777777"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14:paraId="544F7C84" w14:textId="77777777" w:rsidR="00132E20" w:rsidRDefault="00132E20" w:rsidP="009F6F9A">
            <w:pPr>
              <w:jc w:val="both"/>
              <w:rPr>
                <w:rFonts w:cs="Arial"/>
                <w:b/>
                <w:sz w:val="20"/>
                <w:szCs w:val="20"/>
              </w:rPr>
            </w:pPr>
          </w:p>
        </w:tc>
        <w:tc>
          <w:tcPr>
            <w:tcW w:w="717" w:type="dxa"/>
            <w:vMerge w:val="restart"/>
            <w:shd w:val="clear" w:color="auto" w:fill="D9D9D9" w:themeFill="background1" w:themeFillShade="D9"/>
          </w:tcPr>
          <w:p w14:paraId="0868B8E3" w14:textId="77777777" w:rsidR="00132E20" w:rsidRDefault="00132E20" w:rsidP="009F6F9A">
            <w:pPr>
              <w:jc w:val="both"/>
              <w:rPr>
                <w:rFonts w:cs="Arial"/>
                <w:b/>
                <w:sz w:val="20"/>
                <w:szCs w:val="20"/>
              </w:rPr>
            </w:pPr>
          </w:p>
        </w:tc>
        <w:tc>
          <w:tcPr>
            <w:tcW w:w="6271" w:type="dxa"/>
          </w:tcPr>
          <w:p w14:paraId="34898347" w14:textId="36424D3F" w:rsidR="00132E20" w:rsidRDefault="00E056CF" w:rsidP="00051D4F">
            <w:pPr>
              <w:jc w:val="center"/>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 AND ECDIS</w:t>
            </w:r>
          </w:p>
        </w:tc>
        <w:tc>
          <w:tcPr>
            <w:tcW w:w="648" w:type="dxa"/>
            <w:vMerge w:val="restart"/>
            <w:shd w:val="clear" w:color="auto" w:fill="D9D9D9" w:themeFill="background1" w:themeFillShade="D9"/>
          </w:tcPr>
          <w:p w14:paraId="1A7E1815" w14:textId="77777777" w:rsidR="00132E20" w:rsidRDefault="00132E20" w:rsidP="009F6F9A">
            <w:pPr>
              <w:jc w:val="both"/>
              <w:rPr>
                <w:rFonts w:cs="Arial"/>
                <w:b/>
                <w:sz w:val="20"/>
                <w:szCs w:val="20"/>
              </w:rPr>
            </w:pPr>
          </w:p>
        </w:tc>
        <w:tc>
          <w:tcPr>
            <w:tcW w:w="1650" w:type="dxa"/>
            <w:vMerge w:val="restart"/>
            <w:shd w:val="clear" w:color="auto" w:fill="D9D9D9" w:themeFill="background1" w:themeFillShade="D9"/>
          </w:tcPr>
          <w:p w14:paraId="726E9692" w14:textId="77777777" w:rsidR="00132E20" w:rsidRDefault="00132E20" w:rsidP="009F6F9A">
            <w:pPr>
              <w:jc w:val="both"/>
              <w:rPr>
                <w:rFonts w:cs="Arial"/>
                <w:b/>
                <w:sz w:val="20"/>
                <w:szCs w:val="20"/>
              </w:rPr>
            </w:pPr>
          </w:p>
        </w:tc>
        <w:tc>
          <w:tcPr>
            <w:tcW w:w="3158" w:type="dxa"/>
            <w:vMerge w:val="restart"/>
            <w:shd w:val="clear" w:color="auto" w:fill="D9D9D9" w:themeFill="background1" w:themeFillShade="D9"/>
          </w:tcPr>
          <w:p w14:paraId="1793610B" w14:textId="77777777" w:rsidR="00132E20" w:rsidRDefault="00132E20" w:rsidP="009F6F9A">
            <w:pPr>
              <w:jc w:val="both"/>
              <w:rPr>
                <w:rFonts w:cs="Arial"/>
                <w:b/>
                <w:sz w:val="20"/>
                <w:szCs w:val="20"/>
              </w:rPr>
            </w:pPr>
          </w:p>
        </w:tc>
        <w:tc>
          <w:tcPr>
            <w:tcW w:w="684" w:type="dxa"/>
            <w:vMerge w:val="restart"/>
            <w:shd w:val="clear" w:color="auto" w:fill="D9D9D9" w:themeFill="background1" w:themeFillShade="D9"/>
          </w:tcPr>
          <w:p w14:paraId="0BFE9C2B" w14:textId="77777777" w:rsidR="00132E20" w:rsidRDefault="00132E20" w:rsidP="009F6F9A">
            <w:pPr>
              <w:jc w:val="both"/>
              <w:rPr>
                <w:rFonts w:cs="Arial"/>
                <w:sz w:val="20"/>
                <w:szCs w:val="20"/>
              </w:rPr>
            </w:pPr>
          </w:p>
          <w:p w14:paraId="41B9E7CD" w14:textId="77777777" w:rsidR="00132E20" w:rsidRDefault="00132E20" w:rsidP="009F6F9A">
            <w:pPr>
              <w:jc w:val="center"/>
              <w:rPr>
                <w:rFonts w:cs="Arial"/>
                <w:b/>
                <w:sz w:val="20"/>
                <w:szCs w:val="20"/>
              </w:rPr>
            </w:pPr>
          </w:p>
        </w:tc>
      </w:tr>
      <w:tr w:rsidR="00132E20" w:rsidRPr="004C2946" w14:paraId="2596D931" w14:textId="77777777" w:rsidTr="009F6F9A">
        <w:trPr>
          <w:jc w:val="center"/>
        </w:trPr>
        <w:tc>
          <w:tcPr>
            <w:tcW w:w="495" w:type="dxa"/>
          </w:tcPr>
          <w:p w14:paraId="24178360" w14:textId="77777777" w:rsidR="00132E20" w:rsidRPr="004C2946" w:rsidRDefault="00132E20" w:rsidP="009F6F9A">
            <w:pPr>
              <w:jc w:val="both"/>
              <w:rPr>
                <w:rFonts w:cs="Arial"/>
                <w:sz w:val="20"/>
                <w:szCs w:val="20"/>
              </w:rPr>
            </w:pPr>
          </w:p>
        </w:tc>
        <w:tc>
          <w:tcPr>
            <w:tcW w:w="525" w:type="dxa"/>
          </w:tcPr>
          <w:p w14:paraId="3517C687" w14:textId="77777777"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14:paraId="6C27FBE9" w14:textId="77777777" w:rsidR="00132E20" w:rsidRPr="004C2946" w:rsidRDefault="00132E20" w:rsidP="009F6F9A">
            <w:pPr>
              <w:jc w:val="both"/>
              <w:rPr>
                <w:rFonts w:cs="Arial"/>
                <w:sz w:val="20"/>
                <w:szCs w:val="20"/>
              </w:rPr>
            </w:pPr>
          </w:p>
        </w:tc>
        <w:tc>
          <w:tcPr>
            <w:tcW w:w="6271" w:type="dxa"/>
          </w:tcPr>
          <w:p w14:paraId="54F815CD" w14:textId="3EC0C3CA" w:rsidR="00132E20" w:rsidRPr="004C2946" w:rsidRDefault="00D81139" w:rsidP="00051D4F">
            <w:pPr>
              <w:jc w:val="right"/>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w:t>
            </w:r>
          </w:p>
        </w:tc>
        <w:tc>
          <w:tcPr>
            <w:tcW w:w="648" w:type="dxa"/>
            <w:vMerge/>
            <w:shd w:val="clear" w:color="auto" w:fill="D9D9D9" w:themeFill="background1" w:themeFillShade="D9"/>
          </w:tcPr>
          <w:p w14:paraId="4C693290" w14:textId="77777777"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14:paraId="7AC59706" w14:textId="77777777" w:rsidR="00132E20" w:rsidRDefault="00132E20" w:rsidP="009F6F9A">
            <w:pPr>
              <w:jc w:val="both"/>
              <w:rPr>
                <w:rFonts w:cs="Arial"/>
                <w:sz w:val="20"/>
                <w:szCs w:val="20"/>
              </w:rPr>
            </w:pPr>
          </w:p>
        </w:tc>
        <w:tc>
          <w:tcPr>
            <w:tcW w:w="3158" w:type="dxa"/>
            <w:vMerge/>
          </w:tcPr>
          <w:p w14:paraId="093FC3C9" w14:textId="77777777" w:rsidR="00132E20" w:rsidRPr="004C2946" w:rsidRDefault="00132E20" w:rsidP="009F6F9A">
            <w:pPr>
              <w:jc w:val="both"/>
              <w:rPr>
                <w:rFonts w:cs="Arial"/>
                <w:sz w:val="20"/>
                <w:szCs w:val="20"/>
              </w:rPr>
            </w:pPr>
          </w:p>
        </w:tc>
        <w:tc>
          <w:tcPr>
            <w:tcW w:w="684" w:type="dxa"/>
            <w:vMerge/>
          </w:tcPr>
          <w:p w14:paraId="6E469A35" w14:textId="77777777" w:rsidR="00132E20" w:rsidRPr="004C2946" w:rsidRDefault="00132E20" w:rsidP="009F6F9A">
            <w:pPr>
              <w:jc w:val="center"/>
              <w:rPr>
                <w:rFonts w:cs="Arial"/>
                <w:sz w:val="20"/>
                <w:szCs w:val="20"/>
              </w:rPr>
            </w:pPr>
          </w:p>
        </w:tc>
      </w:tr>
      <w:tr w:rsidR="00294520" w:rsidRPr="004C2946" w14:paraId="7F3D6984" w14:textId="77777777" w:rsidTr="00543697">
        <w:trPr>
          <w:jc w:val="center"/>
        </w:trPr>
        <w:tc>
          <w:tcPr>
            <w:tcW w:w="495" w:type="dxa"/>
          </w:tcPr>
          <w:p w14:paraId="2717030C" w14:textId="77777777" w:rsidR="00294520" w:rsidRPr="004C2946" w:rsidRDefault="00294520" w:rsidP="009F6F9A">
            <w:pPr>
              <w:jc w:val="both"/>
              <w:rPr>
                <w:rFonts w:cs="Arial"/>
                <w:sz w:val="20"/>
                <w:szCs w:val="20"/>
              </w:rPr>
            </w:pPr>
          </w:p>
        </w:tc>
        <w:tc>
          <w:tcPr>
            <w:tcW w:w="525" w:type="dxa"/>
          </w:tcPr>
          <w:p w14:paraId="38DC9975" w14:textId="77777777" w:rsidR="00294520" w:rsidRPr="004C2946" w:rsidRDefault="00294520" w:rsidP="009F6F9A">
            <w:pPr>
              <w:jc w:val="both"/>
              <w:rPr>
                <w:rFonts w:cs="Arial"/>
                <w:sz w:val="20"/>
                <w:szCs w:val="20"/>
              </w:rPr>
            </w:pPr>
          </w:p>
        </w:tc>
        <w:tc>
          <w:tcPr>
            <w:tcW w:w="717" w:type="dxa"/>
          </w:tcPr>
          <w:p w14:paraId="01F7FCE4" w14:textId="77777777" w:rsidR="00294520" w:rsidRPr="004C2946" w:rsidRDefault="00294520" w:rsidP="009F6F9A">
            <w:pPr>
              <w:jc w:val="both"/>
              <w:rPr>
                <w:rFonts w:cs="Arial"/>
                <w:sz w:val="20"/>
                <w:szCs w:val="20"/>
              </w:rPr>
            </w:pPr>
            <w:r>
              <w:rPr>
                <w:rFonts w:cs="Arial"/>
                <w:sz w:val="20"/>
                <w:szCs w:val="20"/>
              </w:rPr>
              <w:t>2.1.1</w:t>
            </w:r>
          </w:p>
        </w:tc>
        <w:tc>
          <w:tcPr>
            <w:tcW w:w="6271" w:type="dxa"/>
          </w:tcPr>
          <w:p w14:paraId="21AD7313" w14:textId="5774FA77" w:rsidR="00294520" w:rsidRPr="004C2946" w:rsidRDefault="00294520" w:rsidP="009F6F9A">
            <w:pPr>
              <w:jc w:val="right"/>
              <w:rPr>
                <w:rFonts w:cs="Arial"/>
                <w:sz w:val="20"/>
                <w:szCs w:val="20"/>
              </w:rPr>
            </w:pPr>
            <w:r>
              <w:rPr>
                <w:rFonts w:cs="Arial"/>
                <w:sz w:val="20"/>
                <w:szCs w:val="20"/>
              </w:rPr>
              <w:t>The definition and properties of ENCs</w:t>
            </w:r>
          </w:p>
        </w:tc>
        <w:tc>
          <w:tcPr>
            <w:tcW w:w="648" w:type="dxa"/>
            <w:vMerge w:val="restart"/>
            <w:vAlign w:val="center"/>
          </w:tcPr>
          <w:p w14:paraId="162454E2" w14:textId="63159887" w:rsidR="00294520" w:rsidRPr="004C2946" w:rsidRDefault="00294520" w:rsidP="00543697">
            <w:pPr>
              <w:jc w:val="center"/>
              <w:rPr>
                <w:rFonts w:cs="Arial"/>
                <w:sz w:val="20"/>
                <w:szCs w:val="20"/>
              </w:rPr>
            </w:pPr>
            <w:r>
              <w:rPr>
                <w:rFonts w:cs="Arial"/>
                <w:sz w:val="20"/>
                <w:szCs w:val="20"/>
              </w:rPr>
              <w:t>1</w:t>
            </w:r>
          </w:p>
        </w:tc>
        <w:tc>
          <w:tcPr>
            <w:tcW w:w="1650" w:type="dxa"/>
          </w:tcPr>
          <w:p w14:paraId="0AD91655" w14:textId="77777777" w:rsidR="00294520" w:rsidRPr="004C2946" w:rsidRDefault="00294520" w:rsidP="009F6F9A">
            <w:pPr>
              <w:jc w:val="both"/>
              <w:rPr>
                <w:rFonts w:cs="Arial"/>
                <w:sz w:val="20"/>
                <w:szCs w:val="20"/>
              </w:rPr>
            </w:pPr>
          </w:p>
        </w:tc>
        <w:tc>
          <w:tcPr>
            <w:tcW w:w="3158" w:type="dxa"/>
          </w:tcPr>
          <w:p w14:paraId="453A5F25" w14:textId="28732914" w:rsidR="00294520" w:rsidRPr="004C2946" w:rsidRDefault="00294520" w:rsidP="00153934">
            <w:pPr>
              <w:rPr>
                <w:rFonts w:cs="Arial"/>
                <w:sz w:val="20"/>
                <w:szCs w:val="20"/>
              </w:rPr>
            </w:pPr>
            <w:r>
              <w:rPr>
                <w:rFonts w:cs="Arial"/>
                <w:sz w:val="20"/>
                <w:szCs w:val="20"/>
              </w:rPr>
              <w:t xml:space="preserve">GL 1085 </w:t>
            </w:r>
          </w:p>
        </w:tc>
        <w:tc>
          <w:tcPr>
            <w:tcW w:w="684" w:type="dxa"/>
            <w:vMerge w:val="restart"/>
            <w:vAlign w:val="center"/>
          </w:tcPr>
          <w:p w14:paraId="6B60E4FB" w14:textId="7457341E" w:rsidR="00294520" w:rsidRPr="004C2946" w:rsidRDefault="00294520" w:rsidP="009F6F9A">
            <w:pPr>
              <w:jc w:val="center"/>
              <w:rPr>
                <w:rFonts w:cs="Arial"/>
                <w:sz w:val="20"/>
                <w:szCs w:val="20"/>
              </w:rPr>
            </w:pPr>
            <w:r>
              <w:rPr>
                <w:rFonts w:cs="Arial"/>
                <w:sz w:val="20"/>
                <w:szCs w:val="20"/>
              </w:rPr>
              <w:t>3</w:t>
            </w:r>
          </w:p>
        </w:tc>
      </w:tr>
      <w:tr w:rsidR="00294520" w:rsidRPr="004C2946" w14:paraId="0DEE6362" w14:textId="77777777" w:rsidTr="009F6F9A">
        <w:trPr>
          <w:jc w:val="center"/>
        </w:trPr>
        <w:tc>
          <w:tcPr>
            <w:tcW w:w="495" w:type="dxa"/>
          </w:tcPr>
          <w:p w14:paraId="7205E25D" w14:textId="77777777" w:rsidR="00294520" w:rsidRPr="004C2946" w:rsidRDefault="00294520" w:rsidP="009F6F9A">
            <w:pPr>
              <w:jc w:val="both"/>
              <w:rPr>
                <w:rFonts w:cs="Arial"/>
                <w:sz w:val="20"/>
                <w:szCs w:val="20"/>
              </w:rPr>
            </w:pPr>
          </w:p>
        </w:tc>
        <w:tc>
          <w:tcPr>
            <w:tcW w:w="525" w:type="dxa"/>
          </w:tcPr>
          <w:p w14:paraId="66C9FBE6" w14:textId="77777777" w:rsidR="00294520" w:rsidRPr="004C2946" w:rsidRDefault="00294520" w:rsidP="009F6F9A">
            <w:pPr>
              <w:jc w:val="both"/>
              <w:rPr>
                <w:rFonts w:cs="Arial"/>
                <w:sz w:val="20"/>
                <w:szCs w:val="20"/>
              </w:rPr>
            </w:pPr>
          </w:p>
        </w:tc>
        <w:tc>
          <w:tcPr>
            <w:tcW w:w="717" w:type="dxa"/>
          </w:tcPr>
          <w:p w14:paraId="6DD198F8" w14:textId="77777777" w:rsidR="00294520" w:rsidRPr="004C2946" w:rsidRDefault="00294520" w:rsidP="009F6F9A">
            <w:pPr>
              <w:jc w:val="both"/>
              <w:rPr>
                <w:rFonts w:cs="Arial"/>
                <w:sz w:val="20"/>
                <w:szCs w:val="20"/>
              </w:rPr>
            </w:pPr>
            <w:r>
              <w:rPr>
                <w:rFonts w:cs="Arial"/>
                <w:sz w:val="20"/>
                <w:szCs w:val="20"/>
              </w:rPr>
              <w:t>2.1.2.</w:t>
            </w:r>
          </w:p>
        </w:tc>
        <w:tc>
          <w:tcPr>
            <w:tcW w:w="6271" w:type="dxa"/>
          </w:tcPr>
          <w:p w14:paraId="1CE649F2" w14:textId="520C0B3F" w:rsidR="00294520" w:rsidRPr="004C2946" w:rsidRDefault="00294520" w:rsidP="00614D1B">
            <w:pPr>
              <w:jc w:val="right"/>
              <w:rPr>
                <w:rFonts w:cs="Arial"/>
                <w:sz w:val="20"/>
                <w:szCs w:val="20"/>
              </w:rPr>
            </w:pPr>
            <w:r>
              <w:rPr>
                <w:rFonts w:cs="Arial"/>
                <w:sz w:val="20"/>
                <w:szCs w:val="20"/>
              </w:rPr>
              <w:t>Status of accurate hydrographic data world wide</w:t>
            </w:r>
          </w:p>
        </w:tc>
        <w:tc>
          <w:tcPr>
            <w:tcW w:w="648" w:type="dxa"/>
            <w:vMerge/>
          </w:tcPr>
          <w:p w14:paraId="49AF9976" w14:textId="77777777" w:rsidR="00294520" w:rsidRPr="004C2946" w:rsidRDefault="00294520" w:rsidP="009F6F9A">
            <w:pPr>
              <w:jc w:val="center"/>
              <w:rPr>
                <w:rFonts w:cs="Arial"/>
                <w:sz w:val="20"/>
                <w:szCs w:val="20"/>
              </w:rPr>
            </w:pPr>
          </w:p>
        </w:tc>
        <w:tc>
          <w:tcPr>
            <w:tcW w:w="1650" w:type="dxa"/>
          </w:tcPr>
          <w:p w14:paraId="709F27D2" w14:textId="77777777" w:rsidR="00294520" w:rsidRPr="004C2946" w:rsidRDefault="00294520" w:rsidP="009F6F9A">
            <w:pPr>
              <w:jc w:val="both"/>
              <w:rPr>
                <w:rFonts w:cs="Arial"/>
                <w:sz w:val="20"/>
                <w:szCs w:val="20"/>
              </w:rPr>
            </w:pPr>
          </w:p>
        </w:tc>
        <w:tc>
          <w:tcPr>
            <w:tcW w:w="3158" w:type="dxa"/>
          </w:tcPr>
          <w:p w14:paraId="24C788F8" w14:textId="58E37101" w:rsidR="00294520" w:rsidRPr="004C2946" w:rsidRDefault="00294520" w:rsidP="009F6F9A">
            <w:pPr>
              <w:rPr>
                <w:rFonts w:cs="Arial"/>
                <w:sz w:val="20"/>
                <w:szCs w:val="20"/>
              </w:rPr>
            </w:pPr>
            <w:r>
              <w:rPr>
                <w:rFonts w:cs="Arial"/>
                <w:sz w:val="20"/>
                <w:szCs w:val="20"/>
              </w:rPr>
              <w:t>GL1086</w:t>
            </w:r>
          </w:p>
        </w:tc>
        <w:tc>
          <w:tcPr>
            <w:tcW w:w="684" w:type="dxa"/>
            <w:vMerge/>
          </w:tcPr>
          <w:p w14:paraId="15DE584E" w14:textId="77777777" w:rsidR="00294520" w:rsidRPr="004C2946" w:rsidRDefault="00294520" w:rsidP="009F6F9A">
            <w:pPr>
              <w:jc w:val="both"/>
              <w:rPr>
                <w:rFonts w:cs="Arial"/>
                <w:sz w:val="20"/>
                <w:szCs w:val="20"/>
              </w:rPr>
            </w:pPr>
          </w:p>
        </w:tc>
      </w:tr>
      <w:tr w:rsidR="00294520" w:rsidRPr="004C2946" w14:paraId="45AC5541" w14:textId="77777777" w:rsidTr="009F6F9A">
        <w:trPr>
          <w:jc w:val="center"/>
        </w:trPr>
        <w:tc>
          <w:tcPr>
            <w:tcW w:w="495" w:type="dxa"/>
          </w:tcPr>
          <w:p w14:paraId="0D675F2D" w14:textId="77777777" w:rsidR="00294520" w:rsidRPr="004C2946" w:rsidRDefault="00294520" w:rsidP="009F6F9A">
            <w:pPr>
              <w:jc w:val="both"/>
              <w:rPr>
                <w:rFonts w:cs="Arial"/>
                <w:sz w:val="20"/>
                <w:szCs w:val="20"/>
              </w:rPr>
            </w:pPr>
          </w:p>
        </w:tc>
        <w:tc>
          <w:tcPr>
            <w:tcW w:w="525" w:type="dxa"/>
          </w:tcPr>
          <w:p w14:paraId="51BAFA24" w14:textId="77777777" w:rsidR="00294520" w:rsidRPr="004C2946" w:rsidRDefault="00294520" w:rsidP="009F6F9A">
            <w:pPr>
              <w:jc w:val="both"/>
              <w:rPr>
                <w:rFonts w:cs="Arial"/>
                <w:sz w:val="20"/>
                <w:szCs w:val="20"/>
              </w:rPr>
            </w:pPr>
          </w:p>
        </w:tc>
        <w:tc>
          <w:tcPr>
            <w:tcW w:w="717" w:type="dxa"/>
          </w:tcPr>
          <w:p w14:paraId="0D1B2B25" w14:textId="77777777" w:rsidR="00294520" w:rsidRPr="004C2946" w:rsidRDefault="00294520" w:rsidP="009F6F9A">
            <w:pPr>
              <w:jc w:val="both"/>
              <w:rPr>
                <w:rFonts w:cs="Arial"/>
                <w:sz w:val="20"/>
                <w:szCs w:val="20"/>
              </w:rPr>
            </w:pPr>
            <w:r>
              <w:rPr>
                <w:rFonts w:cs="Arial"/>
                <w:sz w:val="20"/>
                <w:szCs w:val="20"/>
              </w:rPr>
              <w:t>2.1.3</w:t>
            </w:r>
          </w:p>
        </w:tc>
        <w:tc>
          <w:tcPr>
            <w:tcW w:w="6271" w:type="dxa"/>
          </w:tcPr>
          <w:p w14:paraId="6652EBC7" w14:textId="0D3B3EA7" w:rsidR="00294520" w:rsidRPr="004C2946" w:rsidRDefault="00294520" w:rsidP="005E3C20">
            <w:pPr>
              <w:jc w:val="right"/>
              <w:rPr>
                <w:rFonts w:cs="Arial"/>
                <w:sz w:val="20"/>
                <w:szCs w:val="20"/>
              </w:rPr>
            </w:pPr>
            <w:r>
              <w:rPr>
                <w:rFonts w:cs="Arial"/>
                <w:sz w:val="20"/>
                <w:szCs w:val="20"/>
              </w:rPr>
              <w:t>Availability of ENCs and the role of RENCs</w:t>
            </w:r>
          </w:p>
        </w:tc>
        <w:tc>
          <w:tcPr>
            <w:tcW w:w="648" w:type="dxa"/>
            <w:vMerge/>
          </w:tcPr>
          <w:p w14:paraId="162C1A1F" w14:textId="77777777" w:rsidR="00294520" w:rsidRPr="004C2946" w:rsidRDefault="00294520" w:rsidP="009F6F9A">
            <w:pPr>
              <w:jc w:val="center"/>
              <w:rPr>
                <w:rFonts w:cs="Arial"/>
                <w:sz w:val="20"/>
                <w:szCs w:val="20"/>
              </w:rPr>
            </w:pPr>
          </w:p>
        </w:tc>
        <w:tc>
          <w:tcPr>
            <w:tcW w:w="1650" w:type="dxa"/>
          </w:tcPr>
          <w:p w14:paraId="34F2CF29" w14:textId="77777777" w:rsidR="00294520" w:rsidRDefault="00294520" w:rsidP="009F6F9A">
            <w:pPr>
              <w:rPr>
                <w:rFonts w:cs="Arial"/>
                <w:sz w:val="20"/>
                <w:szCs w:val="20"/>
              </w:rPr>
            </w:pPr>
          </w:p>
        </w:tc>
        <w:tc>
          <w:tcPr>
            <w:tcW w:w="3158" w:type="dxa"/>
          </w:tcPr>
          <w:p w14:paraId="62021EB3" w14:textId="6E7E50CA" w:rsidR="00294520" w:rsidRPr="004C2946" w:rsidRDefault="00294520" w:rsidP="009F6F9A">
            <w:pPr>
              <w:rPr>
                <w:rFonts w:cs="Arial"/>
                <w:sz w:val="20"/>
                <w:szCs w:val="20"/>
              </w:rPr>
            </w:pPr>
            <w:r>
              <w:rPr>
                <w:rFonts w:cs="Arial"/>
                <w:sz w:val="20"/>
                <w:szCs w:val="20"/>
              </w:rPr>
              <w:t>GL 1087</w:t>
            </w:r>
          </w:p>
        </w:tc>
        <w:tc>
          <w:tcPr>
            <w:tcW w:w="684" w:type="dxa"/>
            <w:vMerge/>
          </w:tcPr>
          <w:p w14:paraId="0660ABD2" w14:textId="77777777" w:rsidR="00294520" w:rsidRPr="004C2946" w:rsidRDefault="00294520" w:rsidP="009F6F9A">
            <w:pPr>
              <w:jc w:val="both"/>
              <w:rPr>
                <w:rFonts w:cs="Arial"/>
                <w:sz w:val="20"/>
                <w:szCs w:val="20"/>
              </w:rPr>
            </w:pPr>
          </w:p>
        </w:tc>
      </w:tr>
      <w:tr w:rsidR="00294520" w:rsidRPr="004C2946" w14:paraId="067FB044" w14:textId="77777777" w:rsidTr="00543697">
        <w:trPr>
          <w:jc w:val="center"/>
        </w:trPr>
        <w:tc>
          <w:tcPr>
            <w:tcW w:w="495" w:type="dxa"/>
          </w:tcPr>
          <w:p w14:paraId="7F4F80C4" w14:textId="77777777" w:rsidR="00294520" w:rsidRPr="004C2946" w:rsidRDefault="00294520" w:rsidP="009F6F9A">
            <w:pPr>
              <w:jc w:val="both"/>
              <w:rPr>
                <w:rFonts w:cs="Arial"/>
                <w:sz w:val="20"/>
                <w:szCs w:val="20"/>
              </w:rPr>
            </w:pPr>
          </w:p>
        </w:tc>
        <w:tc>
          <w:tcPr>
            <w:tcW w:w="525" w:type="dxa"/>
          </w:tcPr>
          <w:p w14:paraId="280BDD76" w14:textId="77777777" w:rsidR="00294520" w:rsidRPr="004C2946" w:rsidRDefault="00294520" w:rsidP="009F6F9A">
            <w:pPr>
              <w:jc w:val="both"/>
              <w:rPr>
                <w:rFonts w:cs="Arial"/>
                <w:sz w:val="20"/>
                <w:szCs w:val="20"/>
              </w:rPr>
            </w:pPr>
          </w:p>
        </w:tc>
        <w:tc>
          <w:tcPr>
            <w:tcW w:w="717" w:type="dxa"/>
          </w:tcPr>
          <w:p w14:paraId="6A3BADE3" w14:textId="77777777" w:rsidR="00294520" w:rsidRPr="004C2946" w:rsidRDefault="00294520" w:rsidP="009F6F9A">
            <w:pPr>
              <w:jc w:val="both"/>
              <w:rPr>
                <w:rFonts w:cs="Arial"/>
                <w:sz w:val="20"/>
                <w:szCs w:val="20"/>
              </w:rPr>
            </w:pPr>
            <w:r>
              <w:rPr>
                <w:rFonts w:cs="Arial"/>
                <w:sz w:val="20"/>
                <w:szCs w:val="20"/>
              </w:rPr>
              <w:t>2.1.4</w:t>
            </w:r>
          </w:p>
        </w:tc>
        <w:tc>
          <w:tcPr>
            <w:tcW w:w="6271" w:type="dxa"/>
          </w:tcPr>
          <w:p w14:paraId="0E8ADC3F" w14:textId="0F531D13" w:rsidR="00294520" w:rsidRPr="004C2946" w:rsidRDefault="00294520" w:rsidP="009F6F9A">
            <w:pPr>
              <w:jc w:val="right"/>
              <w:rPr>
                <w:rFonts w:cs="Arial"/>
                <w:sz w:val="20"/>
                <w:szCs w:val="20"/>
              </w:rPr>
            </w:pPr>
            <w:r>
              <w:rPr>
                <w:rFonts w:cs="Arial"/>
                <w:sz w:val="20"/>
                <w:szCs w:val="20"/>
              </w:rPr>
              <w:t>Problems with datum alignment</w:t>
            </w:r>
          </w:p>
        </w:tc>
        <w:tc>
          <w:tcPr>
            <w:tcW w:w="648" w:type="dxa"/>
            <w:vMerge/>
            <w:vAlign w:val="center"/>
          </w:tcPr>
          <w:p w14:paraId="00301D41" w14:textId="7902315F" w:rsidR="00294520" w:rsidRPr="004C2946" w:rsidRDefault="00294520" w:rsidP="00543697">
            <w:pPr>
              <w:jc w:val="center"/>
              <w:rPr>
                <w:rFonts w:cs="Arial"/>
                <w:sz w:val="20"/>
                <w:szCs w:val="20"/>
              </w:rPr>
            </w:pPr>
          </w:p>
        </w:tc>
        <w:tc>
          <w:tcPr>
            <w:tcW w:w="1650" w:type="dxa"/>
          </w:tcPr>
          <w:p w14:paraId="50DEFB36" w14:textId="77777777" w:rsidR="00294520" w:rsidRDefault="00294520" w:rsidP="009F6F9A">
            <w:pPr>
              <w:jc w:val="both"/>
              <w:rPr>
                <w:rFonts w:cs="Arial"/>
                <w:sz w:val="20"/>
                <w:szCs w:val="20"/>
              </w:rPr>
            </w:pPr>
          </w:p>
        </w:tc>
        <w:tc>
          <w:tcPr>
            <w:tcW w:w="3158" w:type="dxa"/>
          </w:tcPr>
          <w:p w14:paraId="15583418" w14:textId="792B24B3" w:rsidR="00294520" w:rsidRPr="004C2946" w:rsidRDefault="00294520" w:rsidP="009F6F9A">
            <w:pPr>
              <w:rPr>
                <w:rFonts w:cs="Arial"/>
                <w:sz w:val="20"/>
                <w:szCs w:val="20"/>
              </w:rPr>
            </w:pPr>
            <w:r>
              <w:rPr>
                <w:rFonts w:cs="Arial"/>
                <w:sz w:val="20"/>
                <w:szCs w:val="20"/>
              </w:rPr>
              <w:t>GL 1088</w:t>
            </w:r>
          </w:p>
        </w:tc>
        <w:tc>
          <w:tcPr>
            <w:tcW w:w="684" w:type="dxa"/>
            <w:vMerge/>
          </w:tcPr>
          <w:p w14:paraId="73D326AD" w14:textId="77777777" w:rsidR="00294520" w:rsidRPr="004C2946" w:rsidRDefault="00294520" w:rsidP="009F6F9A">
            <w:pPr>
              <w:jc w:val="center"/>
              <w:rPr>
                <w:rFonts w:cs="Arial"/>
                <w:sz w:val="20"/>
                <w:szCs w:val="20"/>
              </w:rPr>
            </w:pPr>
          </w:p>
        </w:tc>
      </w:tr>
      <w:tr w:rsidR="00D81139" w:rsidRPr="004C2946" w14:paraId="73036272" w14:textId="77777777" w:rsidTr="00294520">
        <w:trPr>
          <w:jc w:val="center"/>
        </w:trPr>
        <w:tc>
          <w:tcPr>
            <w:tcW w:w="495" w:type="dxa"/>
          </w:tcPr>
          <w:p w14:paraId="4D656F9B" w14:textId="77777777" w:rsidR="00D81139" w:rsidRPr="004C2946" w:rsidRDefault="00D81139" w:rsidP="009F6F9A">
            <w:pPr>
              <w:jc w:val="both"/>
              <w:rPr>
                <w:rFonts w:cs="Arial"/>
                <w:sz w:val="20"/>
                <w:szCs w:val="20"/>
              </w:rPr>
            </w:pPr>
          </w:p>
        </w:tc>
        <w:tc>
          <w:tcPr>
            <w:tcW w:w="525" w:type="dxa"/>
          </w:tcPr>
          <w:p w14:paraId="47776A25" w14:textId="77777777" w:rsidR="00D81139" w:rsidRPr="00CC2943" w:rsidRDefault="00D81139" w:rsidP="009F6F9A">
            <w:pPr>
              <w:jc w:val="both"/>
              <w:rPr>
                <w:rFonts w:cs="Arial"/>
                <w:b/>
                <w:sz w:val="20"/>
                <w:szCs w:val="20"/>
              </w:rPr>
            </w:pPr>
            <w:r>
              <w:rPr>
                <w:rFonts w:cs="Arial"/>
                <w:b/>
                <w:sz w:val="20"/>
                <w:szCs w:val="20"/>
              </w:rPr>
              <w:t>2</w:t>
            </w:r>
            <w:r w:rsidRPr="00CC2943">
              <w:rPr>
                <w:rFonts w:cs="Arial"/>
                <w:b/>
                <w:sz w:val="20"/>
                <w:szCs w:val="20"/>
              </w:rPr>
              <w:t>.2</w:t>
            </w:r>
          </w:p>
        </w:tc>
        <w:tc>
          <w:tcPr>
            <w:tcW w:w="717" w:type="dxa"/>
            <w:shd w:val="clear" w:color="auto" w:fill="D9D9D9" w:themeFill="background1" w:themeFillShade="D9"/>
          </w:tcPr>
          <w:p w14:paraId="4B2FE94E" w14:textId="77777777" w:rsidR="00D81139" w:rsidRPr="004C2946" w:rsidRDefault="00D81139" w:rsidP="009F6F9A">
            <w:pPr>
              <w:jc w:val="both"/>
              <w:rPr>
                <w:rFonts w:cs="Arial"/>
                <w:sz w:val="20"/>
                <w:szCs w:val="20"/>
              </w:rPr>
            </w:pPr>
          </w:p>
        </w:tc>
        <w:tc>
          <w:tcPr>
            <w:tcW w:w="6271" w:type="dxa"/>
          </w:tcPr>
          <w:p w14:paraId="08162357" w14:textId="7F826F8D" w:rsidR="00D81139" w:rsidRPr="00CC5900" w:rsidRDefault="00D81139" w:rsidP="009F6F9A">
            <w:pPr>
              <w:jc w:val="right"/>
              <w:rPr>
                <w:rFonts w:cs="Arial"/>
                <w:b/>
                <w:sz w:val="20"/>
                <w:szCs w:val="20"/>
              </w:rPr>
            </w:pPr>
            <w:r>
              <w:rPr>
                <w:rFonts w:cs="Arial"/>
                <w:b/>
                <w:sz w:val="20"/>
                <w:szCs w:val="20"/>
              </w:rPr>
              <w:t>ECDIS</w:t>
            </w:r>
          </w:p>
        </w:tc>
        <w:tc>
          <w:tcPr>
            <w:tcW w:w="648" w:type="dxa"/>
            <w:shd w:val="clear" w:color="auto" w:fill="D9D9D9" w:themeFill="background1" w:themeFillShade="D9"/>
          </w:tcPr>
          <w:p w14:paraId="54567774" w14:textId="77777777" w:rsidR="00D81139" w:rsidRPr="004C2946" w:rsidRDefault="00D81139" w:rsidP="009F6F9A">
            <w:pPr>
              <w:jc w:val="center"/>
              <w:rPr>
                <w:rFonts w:cs="Arial"/>
                <w:sz w:val="20"/>
                <w:szCs w:val="20"/>
              </w:rPr>
            </w:pPr>
          </w:p>
        </w:tc>
        <w:tc>
          <w:tcPr>
            <w:tcW w:w="1650" w:type="dxa"/>
            <w:shd w:val="clear" w:color="auto" w:fill="D9D9D9" w:themeFill="background1" w:themeFillShade="D9"/>
          </w:tcPr>
          <w:p w14:paraId="1431757C" w14:textId="77777777" w:rsidR="00D81139" w:rsidRPr="004C2946" w:rsidRDefault="00D81139" w:rsidP="009F6F9A">
            <w:pPr>
              <w:jc w:val="both"/>
              <w:rPr>
                <w:rFonts w:cs="Arial"/>
                <w:sz w:val="20"/>
                <w:szCs w:val="20"/>
              </w:rPr>
            </w:pPr>
          </w:p>
        </w:tc>
        <w:tc>
          <w:tcPr>
            <w:tcW w:w="3158" w:type="dxa"/>
            <w:shd w:val="clear" w:color="auto" w:fill="D9D9D9" w:themeFill="background1" w:themeFillShade="D9"/>
          </w:tcPr>
          <w:p w14:paraId="4874CF71" w14:textId="77777777" w:rsidR="00D81139" w:rsidRPr="004C2946" w:rsidRDefault="00D81139" w:rsidP="009F6F9A">
            <w:pPr>
              <w:rPr>
                <w:rFonts w:cs="Arial"/>
                <w:sz w:val="20"/>
                <w:szCs w:val="20"/>
              </w:rPr>
            </w:pPr>
          </w:p>
        </w:tc>
        <w:tc>
          <w:tcPr>
            <w:tcW w:w="684" w:type="dxa"/>
            <w:shd w:val="clear" w:color="auto" w:fill="D9D9D9" w:themeFill="background1" w:themeFillShade="D9"/>
          </w:tcPr>
          <w:p w14:paraId="44470123" w14:textId="77777777" w:rsidR="00D81139" w:rsidRPr="004C2946" w:rsidRDefault="00D81139" w:rsidP="009F6F9A">
            <w:pPr>
              <w:jc w:val="both"/>
              <w:rPr>
                <w:rFonts w:cs="Arial"/>
                <w:sz w:val="20"/>
                <w:szCs w:val="20"/>
              </w:rPr>
            </w:pPr>
          </w:p>
        </w:tc>
      </w:tr>
      <w:tr w:rsidR="00294520" w:rsidRPr="004C2946" w14:paraId="4D540AB4" w14:textId="77777777" w:rsidTr="009F6F9A">
        <w:trPr>
          <w:jc w:val="center"/>
        </w:trPr>
        <w:tc>
          <w:tcPr>
            <w:tcW w:w="495" w:type="dxa"/>
          </w:tcPr>
          <w:p w14:paraId="63E49B3C" w14:textId="77777777" w:rsidR="00294520" w:rsidRPr="004C2946" w:rsidRDefault="00294520" w:rsidP="009F6F9A">
            <w:pPr>
              <w:jc w:val="both"/>
              <w:rPr>
                <w:rFonts w:cs="Arial"/>
                <w:sz w:val="20"/>
                <w:szCs w:val="20"/>
              </w:rPr>
            </w:pPr>
          </w:p>
        </w:tc>
        <w:tc>
          <w:tcPr>
            <w:tcW w:w="525" w:type="dxa"/>
          </w:tcPr>
          <w:p w14:paraId="54243552" w14:textId="77777777" w:rsidR="00294520" w:rsidRPr="004C2946" w:rsidRDefault="00294520" w:rsidP="009F6F9A">
            <w:pPr>
              <w:jc w:val="both"/>
              <w:rPr>
                <w:rFonts w:cs="Arial"/>
                <w:sz w:val="20"/>
                <w:szCs w:val="20"/>
              </w:rPr>
            </w:pPr>
          </w:p>
        </w:tc>
        <w:tc>
          <w:tcPr>
            <w:tcW w:w="717" w:type="dxa"/>
          </w:tcPr>
          <w:p w14:paraId="0C1E738B" w14:textId="77777777" w:rsidR="00294520" w:rsidRPr="004C2946" w:rsidRDefault="00294520" w:rsidP="009F6F9A">
            <w:pPr>
              <w:jc w:val="both"/>
              <w:rPr>
                <w:rFonts w:cs="Arial"/>
                <w:sz w:val="20"/>
                <w:szCs w:val="20"/>
              </w:rPr>
            </w:pPr>
            <w:r>
              <w:rPr>
                <w:rFonts w:cs="Arial"/>
                <w:sz w:val="20"/>
                <w:szCs w:val="20"/>
              </w:rPr>
              <w:t>2.2.1</w:t>
            </w:r>
          </w:p>
        </w:tc>
        <w:tc>
          <w:tcPr>
            <w:tcW w:w="6271" w:type="dxa"/>
          </w:tcPr>
          <w:p w14:paraId="07434C6E" w14:textId="4E894C5B" w:rsidR="00294520" w:rsidRPr="004C2946" w:rsidRDefault="00294520" w:rsidP="009F6F9A">
            <w:pPr>
              <w:jc w:val="right"/>
              <w:rPr>
                <w:rFonts w:cs="Arial"/>
                <w:sz w:val="20"/>
                <w:szCs w:val="20"/>
              </w:rPr>
            </w:pPr>
            <w:r>
              <w:rPr>
                <w:rFonts w:cs="Arial"/>
                <w:sz w:val="20"/>
                <w:szCs w:val="20"/>
              </w:rPr>
              <w:t>General specifications of an ECDIS</w:t>
            </w:r>
          </w:p>
        </w:tc>
        <w:tc>
          <w:tcPr>
            <w:tcW w:w="648" w:type="dxa"/>
            <w:vMerge w:val="restart"/>
            <w:vAlign w:val="center"/>
          </w:tcPr>
          <w:p w14:paraId="3BD7BC87" w14:textId="7A978E41" w:rsidR="00294520" w:rsidRPr="004C2946" w:rsidRDefault="00BA7DF3" w:rsidP="009F6F9A">
            <w:pPr>
              <w:jc w:val="center"/>
              <w:rPr>
                <w:rFonts w:cs="Arial"/>
                <w:sz w:val="20"/>
                <w:szCs w:val="20"/>
              </w:rPr>
            </w:pPr>
            <w:r>
              <w:rPr>
                <w:rFonts w:cs="Arial"/>
                <w:sz w:val="20"/>
                <w:szCs w:val="20"/>
              </w:rPr>
              <w:t>2</w:t>
            </w:r>
          </w:p>
        </w:tc>
        <w:tc>
          <w:tcPr>
            <w:tcW w:w="1650" w:type="dxa"/>
          </w:tcPr>
          <w:p w14:paraId="5E685318" w14:textId="77777777" w:rsidR="00294520" w:rsidRDefault="00294520" w:rsidP="009F6F9A">
            <w:pPr>
              <w:jc w:val="both"/>
              <w:rPr>
                <w:rFonts w:cs="Arial"/>
                <w:sz w:val="20"/>
                <w:szCs w:val="20"/>
              </w:rPr>
            </w:pPr>
          </w:p>
        </w:tc>
        <w:tc>
          <w:tcPr>
            <w:tcW w:w="3158" w:type="dxa"/>
          </w:tcPr>
          <w:p w14:paraId="6348A791" w14:textId="77777777" w:rsidR="00294520" w:rsidRPr="004C2946" w:rsidRDefault="00294520" w:rsidP="009F6F9A">
            <w:pPr>
              <w:rPr>
                <w:rFonts w:cs="Arial"/>
                <w:sz w:val="20"/>
                <w:szCs w:val="20"/>
              </w:rPr>
            </w:pPr>
          </w:p>
        </w:tc>
        <w:tc>
          <w:tcPr>
            <w:tcW w:w="684" w:type="dxa"/>
            <w:vMerge w:val="restart"/>
            <w:vAlign w:val="center"/>
          </w:tcPr>
          <w:p w14:paraId="75515C6F" w14:textId="733EB814" w:rsidR="00294520" w:rsidRPr="004C2946" w:rsidRDefault="00294520" w:rsidP="009F6F9A">
            <w:pPr>
              <w:jc w:val="center"/>
              <w:rPr>
                <w:rFonts w:cs="Arial"/>
                <w:sz w:val="20"/>
                <w:szCs w:val="20"/>
              </w:rPr>
            </w:pPr>
            <w:r>
              <w:rPr>
                <w:rFonts w:cs="Arial"/>
                <w:sz w:val="20"/>
                <w:szCs w:val="20"/>
              </w:rPr>
              <w:t>4</w:t>
            </w:r>
          </w:p>
        </w:tc>
      </w:tr>
      <w:tr w:rsidR="00294520" w:rsidRPr="004C2946" w14:paraId="4B59288D" w14:textId="77777777" w:rsidTr="009F6F9A">
        <w:trPr>
          <w:jc w:val="center"/>
        </w:trPr>
        <w:tc>
          <w:tcPr>
            <w:tcW w:w="495" w:type="dxa"/>
          </w:tcPr>
          <w:p w14:paraId="2C2B8950" w14:textId="77777777" w:rsidR="00294520" w:rsidRPr="004C2946" w:rsidRDefault="00294520" w:rsidP="009F6F9A">
            <w:pPr>
              <w:jc w:val="both"/>
              <w:rPr>
                <w:rFonts w:cs="Arial"/>
                <w:sz w:val="20"/>
                <w:szCs w:val="20"/>
              </w:rPr>
            </w:pPr>
          </w:p>
        </w:tc>
        <w:tc>
          <w:tcPr>
            <w:tcW w:w="525" w:type="dxa"/>
          </w:tcPr>
          <w:p w14:paraId="1D3F8773" w14:textId="77777777" w:rsidR="00294520" w:rsidRPr="004C2946" w:rsidRDefault="00294520" w:rsidP="009F6F9A">
            <w:pPr>
              <w:jc w:val="both"/>
              <w:rPr>
                <w:rFonts w:cs="Arial"/>
                <w:sz w:val="20"/>
                <w:szCs w:val="20"/>
              </w:rPr>
            </w:pPr>
          </w:p>
        </w:tc>
        <w:tc>
          <w:tcPr>
            <w:tcW w:w="717" w:type="dxa"/>
          </w:tcPr>
          <w:p w14:paraId="293C01E6" w14:textId="77777777" w:rsidR="00294520" w:rsidRDefault="00294520" w:rsidP="009F6F9A">
            <w:pPr>
              <w:jc w:val="both"/>
              <w:rPr>
                <w:rFonts w:cs="Arial"/>
                <w:sz w:val="20"/>
                <w:szCs w:val="20"/>
              </w:rPr>
            </w:pPr>
            <w:r>
              <w:rPr>
                <w:rFonts w:cs="Arial"/>
                <w:sz w:val="20"/>
                <w:szCs w:val="20"/>
              </w:rPr>
              <w:t>2.2.2</w:t>
            </w:r>
          </w:p>
        </w:tc>
        <w:tc>
          <w:tcPr>
            <w:tcW w:w="6271" w:type="dxa"/>
          </w:tcPr>
          <w:p w14:paraId="7E219417" w14:textId="2015DF16" w:rsidR="00294520" w:rsidRDefault="00294520" w:rsidP="009F6F9A">
            <w:pPr>
              <w:jc w:val="right"/>
              <w:rPr>
                <w:rFonts w:cs="Arial"/>
                <w:sz w:val="20"/>
                <w:szCs w:val="20"/>
              </w:rPr>
            </w:pPr>
            <w:r>
              <w:rPr>
                <w:rFonts w:cs="Arial"/>
                <w:sz w:val="20"/>
                <w:szCs w:val="20"/>
              </w:rPr>
              <w:t>IMO carriage requirements</w:t>
            </w:r>
          </w:p>
        </w:tc>
        <w:tc>
          <w:tcPr>
            <w:tcW w:w="648" w:type="dxa"/>
            <w:vMerge/>
          </w:tcPr>
          <w:p w14:paraId="693B37C1" w14:textId="77777777" w:rsidR="00294520" w:rsidRDefault="00294520" w:rsidP="009F6F9A">
            <w:pPr>
              <w:jc w:val="center"/>
              <w:rPr>
                <w:rFonts w:cs="Arial"/>
                <w:sz w:val="20"/>
                <w:szCs w:val="20"/>
              </w:rPr>
            </w:pPr>
          </w:p>
        </w:tc>
        <w:tc>
          <w:tcPr>
            <w:tcW w:w="1650" w:type="dxa"/>
          </w:tcPr>
          <w:p w14:paraId="1FD6DBA1" w14:textId="77777777" w:rsidR="00294520" w:rsidRDefault="00294520" w:rsidP="009F6F9A">
            <w:pPr>
              <w:jc w:val="both"/>
              <w:rPr>
                <w:rFonts w:cs="Arial"/>
                <w:sz w:val="20"/>
                <w:szCs w:val="20"/>
              </w:rPr>
            </w:pPr>
          </w:p>
        </w:tc>
        <w:tc>
          <w:tcPr>
            <w:tcW w:w="3158" w:type="dxa"/>
          </w:tcPr>
          <w:p w14:paraId="10B47447" w14:textId="77777777" w:rsidR="00294520" w:rsidRDefault="00294520" w:rsidP="009F6F9A">
            <w:pPr>
              <w:rPr>
                <w:rFonts w:cs="Arial"/>
                <w:sz w:val="20"/>
                <w:szCs w:val="20"/>
              </w:rPr>
            </w:pPr>
          </w:p>
        </w:tc>
        <w:tc>
          <w:tcPr>
            <w:tcW w:w="684" w:type="dxa"/>
            <w:vMerge/>
          </w:tcPr>
          <w:p w14:paraId="75DD7186" w14:textId="77777777" w:rsidR="00294520" w:rsidRPr="004C2946" w:rsidRDefault="00294520" w:rsidP="009F6F9A">
            <w:pPr>
              <w:jc w:val="both"/>
              <w:rPr>
                <w:rFonts w:cs="Arial"/>
                <w:sz w:val="20"/>
                <w:szCs w:val="20"/>
              </w:rPr>
            </w:pPr>
          </w:p>
        </w:tc>
      </w:tr>
      <w:tr w:rsidR="00294520" w:rsidRPr="004C2946" w14:paraId="0C650637" w14:textId="77777777" w:rsidTr="009F6F9A">
        <w:trPr>
          <w:jc w:val="center"/>
        </w:trPr>
        <w:tc>
          <w:tcPr>
            <w:tcW w:w="495" w:type="dxa"/>
          </w:tcPr>
          <w:p w14:paraId="36758144" w14:textId="77777777" w:rsidR="00294520" w:rsidRPr="004C2946" w:rsidRDefault="00294520" w:rsidP="009F6F9A">
            <w:pPr>
              <w:jc w:val="both"/>
              <w:rPr>
                <w:rFonts w:cs="Arial"/>
                <w:sz w:val="20"/>
                <w:szCs w:val="20"/>
              </w:rPr>
            </w:pPr>
          </w:p>
        </w:tc>
        <w:tc>
          <w:tcPr>
            <w:tcW w:w="525" w:type="dxa"/>
          </w:tcPr>
          <w:p w14:paraId="54ECD196" w14:textId="77777777" w:rsidR="00294520" w:rsidRPr="004C2946" w:rsidRDefault="00294520" w:rsidP="009F6F9A">
            <w:pPr>
              <w:jc w:val="both"/>
              <w:rPr>
                <w:rFonts w:cs="Arial"/>
                <w:sz w:val="20"/>
                <w:szCs w:val="20"/>
              </w:rPr>
            </w:pPr>
          </w:p>
        </w:tc>
        <w:tc>
          <w:tcPr>
            <w:tcW w:w="717" w:type="dxa"/>
          </w:tcPr>
          <w:p w14:paraId="1C315710" w14:textId="77777777" w:rsidR="00294520" w:rsidRDefault="00294520" w:rsidP="009F6F9A">
            <w:pPr>
              <w:jc w:val="both"/>
              <w:rPr>
                <w:rFonts w:cs="Arial"/>
                <w:sz w:val="20"/>
                <w:szCs w:val="20"/>
              </w:rPr>
            </w:pPr>
            <w:r>
              <w:rPr>
                <w:rFonts w:cs="Arial"/>
                <w:sz w:val="20"/>
                <w:szCs w:val="20"/>
              </w:rPr>
              <w:t>2.2.3</w:t>
            </w:r>
          </w:p>
        </w:tc>
        <w:tc>
          <w:tcPr>
            <w:tcW w:w="6271" w:type="dxa"/>
          </w:tcPr>
          <w:p w14:paraId="2BE5C60C" w14:textId="72340E0D" w:rsidR="00294520" w:rsidRDefault="00294520" w:rsidP="009F6F9A">
            <w:pPr>
              <w:jc w:val="right"/>
              <w:rPr>
                <w:rFonts w:cs="Arial"/>
                <w:sz w:val="20"/>
                <w:szCs w:val="20"/>
              </w:rPr>
            </w:pPr>
            <w:r>
              <w:rPr>
                <w:rFonts w:cs="Arial"/>
                <w:sz w:val="20"/>
                <w:szCs w:val="20"/>
              </w:rPr>
              <w:t>Harmonisation of navigation systems on board a vessel</w:t>
            </w:r>
          </w:p>
        </w:tc>
        <w:tc>
          <w:tcPr>
            <w:tcW w:w="648" w:type="dxa"/>
            <w:vMerge/>
          </w:tcPr>
          <w:p w14:paraId="28EB8DE8" w14:textId="77777777" w:rsidR="00294520" w:rsidRDefault="00294520" w:rsidP="009F6F9A">
            <w:pPr>
              <w:jc w:val="center"/>
              <w:rPr>
                <w:rFonts w:cs="Arial"/>
                <w:sz w:val="20"/>
                <w:szCs w:val="20"/>
              </w:rPr>
            </w:pPr>
          </w:p>
        </w:tc>
        <w:tc>
          <w:tcPr>
            <w:tcW w:w="1650" w:type="dxa"/>
          </w:tcPr>
          <w:p w14:paraId="6FAFC50F" w14:textId="77777777" w:rsidR="00294520" w:rsidRDefault="00294520" w:rsidP="009F6F9A">
            <w:pPr>
              <w:jc w:val="both"/>
              <w:rPr>
                <w:rFonts w:cs="Arial"/>
                <w:sz w:val="20"/>
                <w:szCs w:val="20"/>
              </w:rPr>
            </w:pPr>
          </w:p>
        </w:tc>
        <w:tc>
          <w:tcPr>
            <w:tcW w:w="3158" w:type="dxa"/>
          </w:tcPr>
          <w:p w14:paraId="4527D11A" w14:textId="77777777" w:rsidR="00294520" w:rsidRDefault="00294520" w:rsidP="009F6F9A">
            <w:pPr>
              <w:rPr>
                <w:rFonts w:cs="Arial"/>
                <w:sz w:val="20"/>
                <w:szCs w:val="20"/>
              </w:rPr>
            </w:pPr>
          </w:p>
        </w:tc>
        <w:tc>
          <w:tcPr>
            <w:tcW w:w="684" w:type="dxa"/>
            <w:vMerge/>
          </w:tcPr>
          <w:p w14:paraId="238DA7A4" w14:textId="77777777" w:rsidR="00294520" w:rsidRPr="004C2946" w:rsidRDefault="00294520" w:rsidP="009F6F9A">
            <w:pPr>
              <w:jc w:val="both"/>
              <w:rPr>
                <w:rFonts w:cs="Arial"/>
                <w:sz w:val="20"/>
                <w:szCs w:val="20"/>
              </w:rPr>
            </w:pPr>
          </w:p>
        </w:tc>
      </w:tr>
    </w:tbl>
    <w:p w14:paraId="2EFB52E8" w14:textId="77777777" w:rsidR="00132E20" w:rsidRDefault="00132E20" w:rsidP="00132E20">
      <w:pPr>
        <w:pStyle w:val="List1"/>
        <w:numPr>
          <w:ilvl w:val="0"/>
          <w:numId w:val="0"/>
        </w:numPr>
        <w:ind w:left="567"/>
      </w:pPr>
    </w:p>
    <w:p w14:paraId="68C7031D" w14:textId="77777777" w:rsidR="00A13784" w:rsidRDefault="00A13784">
      <w:pPr>
        <w:rPr>
          <w:rFonts w:eastAsia="MS Mincho"/>
          <w:b/>
          <w:kern w:val="28"/>
          <w:sz w:val="24"/>
          <w:szCs w:val="20"/>
          <w:lang w:eastAsia="de-DE"/>
        </w:rPr>
      </w:pPr>
      <w:r>
        <w:br w:type="page"/>
      </w:r>
    </w:p>
    <w:p w14:paraId="23394C8D" w14:textId="4DAC96CB" w:rsidR="00BA7DF3" w:rsidRDefault="00B83254" w:rsidP="009F6F9A">
      <w:pPr>
        <w:pStyle w:val="Heading2"/>
      </w:pPr>
      <w:bookmarkStart w:id="42" w:name="_Toc417630485"/>
      <w:r>
        <w:lastRenderedPageBreak/>
        <w:t xml:space="preserve">Module 3 </w:t>
      </w:r>
      <w:r w:rsidR="00521DB4">
        <w:t>–</w:t>
      </w:r>
      <w:r>
        <w:t xml:space="preserve"> </w:t>
      </w:r>
      <w:r w:rsidR="00BA7DF3">
        <w:t>Global Satellite Navigation Systems</w:t>
      </w:r>
      <w:bookmarkEnd w:id="42"/>
    </w:p>
    <w:p w14:paraId="25FF4952" w14:textId="360ABE90" w:rsidR="00BA7DF3" w:rsidRDefault="00BA7DF3" w:rsidP="00BA7DF3">
      <w:pPr>
        <w:pStyle w:val="Heading3"/>
      </w:pPr>
      <w:r>
        <w:t>Scope</w:t>
      </w:r>
    </w:p>
    <w:p w14:paraId="7121D8F0" w14:textId="07796DEE" w:rsidR="00BA7DF3" w:rsidRDefault="00BA7DF3" w:rsidP="00BA7DF3">
      <w:pPr>
        <w:rPr>
          <w:rFonts w:cs="Arial"/>
        </w:rPr>
      </w:pPr>
      <w:r>
        <w:rPr>
          <w:rFonts w:cs="Arial"/>
        </w:rPr>
        <w:t>This module describes the principles of GNSS and their potential vulnerability</w:t>
      </w:r>
    </w:p>
    <w:p w14:paraId="587B0579" w14:textId="244A985F" w:rsidR="00BA7DF3" w:rsidRDefault="00BA7DF3" w:rsidP="00BA7DF3">
      <w:pPr>
        <w:pStyle w:val="Heading3"/>
      </w:pPr>
      <w:r>
        <w:t>Learning Objectives</w:t>
      </w:r>
    </w:p>
    <w:p w14:paraId="028DCDC6" w14:textId="35760113" w:rsidR="00BA7DF3" w:rsidRDefault="00BA7DF3" w:rsidP="00BA7DF3">
      <w:pPr>
        <w:rPr>
          <w:lang w:eastAsia="de-DE"/>
        </w:rPr>
      </w:pPr>
      <w:r>
        <w:rPr>
          <w:lang w:eastAsia="de-DE"/>
        </w:rPr>
        <w:t>To gain a satisfactory understanding of global navigation satellite based systems, their vulnerabilities and plans to mitigate against such vulnerabilities.</w:t>
      </w:r>
    </w:p>
    <w:p w14:paraId="1A471D80" w14:textId="77777777" w:rsidR="00BA7DF3" w:rsidRDefault="00BA7DF3" w:rsidP="00BA7DF3">
      <w:pPr>
        <w:rPr>
          <w:lang w:eastAsia="de-DE"/>
        </w:rPr>
      </w:pPr>
    </w:p>
    <w:p w14:paraId="03ABFB40" w14:textId="6E73B1F8" w:rsidR="00BA7DF3" w:rsidRDefault="00BA7DF3" w:rsidP="00BA7DF3">
      <w:r>
        <w:t xml:space="preserve">2.3.3 </w:t>
      </w:r>
      <w:r w:rsidRPr="008214BE">
        <w:t xml:space="preserve">DETAILED TEACHING SYLLABUS FOR MODULE </w:t>
      </w:r>
      <w:r>
        <w:t>3</w:t>
      </w:r>
      <w:r w:rsidRPr="008214BE">
        <w:t xml:space="preserve"> – </w:t>
      </w:r>
      <w:r>
        <w:t>GLOBAL NAVIGATION SATELLITE SYSTEMS</w:t>
      </w:r>
    </w:p>
    <w:p w14:paraId="77D28064" w14:textId="77777777" w:rsidR="00BA7DF3" w:rsidRPr="00CC2DDF" w:rsidRDefault="00BA7DF3" w:rsidP="00BA7DF3">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BA7DF3" w14:paraId="03466AC2" w14:textId="77777777" w:rsidTr="00927EB7">
        <w:trPr>
          <w:cantSplit/>
          <w:trHeight w:val="1514"/>
          <w:jc w:val="center"/>
        </w:trPr>
        <w:tc>
          <w:tcPr>
            <w:tcW w:w="495" w:type="dxa"/>
            <w:textDirection w:val="btLr"/>
            <w:vAlign w:val="center"/>
          </w:tcPr>
          <w:p w14:paraId="61947ABB" w14:textId="77777777" w:rsidR="00BA7DF3" w:rsidRDefault="00BA7DF3" w:rsidP="00927EB7">
            <w:pPr>
              <w:ind w:left="113" w:right="113"/>
              <w:jc w:val="center"/>
              <w:rPr>
                <w:rFonts w:cs="Arial"/>
                <w:b/>
                <w:sz w:val="20"/>
                <w:szCs w:val="20"/>
              </w:rPr>
            </w:pPr>
            <w:r>
              <w:rPr>
                <w:rFonts w:cs="Arial"/>
                <w:b/>
                <w:sz w:val="20"/>
                <w:szCs w:val="20"/>
              </w:rPr>
              <w:t>Module</w:t>
            </w:r>
          </w:p>
        </w:tc>
        <w:tc>
          <w:tcPr>
            <w:tcW w:w="525" w:type="dxa"/>
            <w:textDirection w:val="btLr"/>
            <w:vAlign w:val="center"/>
          </w:tcPr>
          <w:p w14:paraId="18354242" w14:textId="77777777" w:rsidR="00BA7DF3" w:rsidRDefault="00BA7DF3" w:rsidP="00927EB7">
            <w:pPr>
              <w:ind w:left="113" w:right="113"/>
              <w:jc w:val="center"/>
              <w:rPr>
                <w:rFonts w:cs="Arial"/>
                <w:b/>
                <w:sz w:val="20"/>
                <w:szCs w:val="20"/>
              </w:rPr>
            </w:pPr>
            <w:r>
              <w:rPr>
                <w:rFonts w:cs="Arial"/>
                <w:b/>
                <w:sz w:val="20"/>
                <w:szCs w:val="20"/>
              </w:rPr>
              <w:t>Element</w:t>
            </w:r>
          </w:p>
        </w:tc>
        <w:tc>
          <w:tcPr>
            <w:tcW w:w="773" w:type="dxa"/>
            <w:textDirection w:val="btLr"/>
            <w:vAlign w:val="center"/>
          </w:tcPr>
          <w:p w14:paraId="4E3BAE26" w14:textId="77777777" w:rsidR="00BA7DF3" w:rsidRDefault="00BA7DF3" w:rsidP="00927EB7">
            <w:pPr>
              <w:ind w:left="113" w:right="113"/>
              <w:jc w:val="center"/>
              <w:rPr>
                <w:rFonts w:cs="Arial"/>
                <w:b/>
                <w:sz w:val="20"/>
                <w:szCs w:val="20"/>
              </w:rPr>
            </w:pPr>
            <w:r>
              <w:rPr>
                <w:rFonts w:cs="Arial"/>
                <w:b/>
                <w:sz w:val="20"/>
                <w:szCs w:val="20"/>
              </w:rPr>
              <w:t>Sub-element</w:t>
            </w:r>
          </w:p>
        </w:tc>
        <w:tc>
          <w:tcPr>
            <w:tcW w:w="6231" w:type="dxa"/>
            <w:vAlign w:val="center"/>
          </w:tcPr>
          <w:p w14:paraId="6294CF47" w14:textId="77777777" w:rsidR="00BA7DF3" w:rsidRDefault="00BA7DF3" w:rsidP="00927EB7">
            <w:pPr>
              <w:jc w:val="center"/>
              <w:rPr>
                <w:rFonts w:cs="Arial"/>
                <w:b/>
                <w:sz w:val="20"/>
                <w:szCs w:val="20"/>
              </w:rPr>
            </w:pPr>
            <w:r>
              <w:rPr>
                <w:rFonts w:cs="Arial"/>
                <w:b/>
                <w:sz w:val="20"/>
                <w:szCs w:val="20"/>
              </w:rPr>
              <w:t>Subject</w:t>
            </w:r>
          </w:p>
        </w:tc>
        <w:tc>
          <w:tcPr>
            <w:tcW w:w="646" w:type="dxa"/>
            <w:textDirection w:val="btLr"/>
            <w:vAlign w:val="center"/>
          </w:tcPr>
          <w:p w14:paraId="01E0D114" w14:textId="77777777" w:rsidR="00BA7DF3" w:rsidRDefault="00BA7DF3" w:rsidP="00927EB7">
            <w:pPr>
              <w:ind w:left="113" w:right="113"/>
              <w:jc w:val="center"/>
              <w:rPr>
                <w:rFonts w:cs="Arial"/>
                <w:b/>
                <w:sz w:val="20"/>
                <w:szCs w:val="20"/>
              </w:rPr>
            </w:pPr>
            <w:r>
              <w:rPr>
                <w:rFonts w:cs="Arial"/>
                <w:b/>
                <w:sz w:val="20"/>
                <w:szCs w:val="20"/>
              </w:rPr>
              <w:t>Level of Competence</w:t>
            </w:r>
          </w:p>
        </w:tc>
        <w:tc>
          <w:tcPr>
            <w:tcW w:w="1650" w:type="dxa"/>
            <w:vAlign w:val="center"/>
          </w:tcPr>
          <w:p w14:paraId="28C1B087" w14:textId="77777777" w:rsidR="00BA7DF3" w:rsidRDefault="00BA7DF3" w:rsidP="00927EB7">
            <w:pPr>
              <w:jc w:val="center"/>
              <w:rPr>
                <w:rFonts w:cs="Arial"/>
                <w:b/>
                <w:sz w:val="20"/>
                <w:szCs w:val="20"/>
              </w:rPr>
            </w:pPr>
            <w:r>
              <w:rPr>
                <w:rFonts w:cs="Arial"/>
                <w:b/>
                <w:sz w:val="20"/>
                <w:szCs w:val="20"/>
              </w:rPr>
              <w:t>Recommended training aids and exercises</w:t>
            </w:r>
          </w:p>
        </w:tc>
        <w:tc>
          <w:tcPr>
            <w:tcW w:w="3146" w:type="dxa"/>
            <w:vAlign w:val="center"/>
          </w:tcPr>
          <w:p w14:paraId="299DF0BB" w14:textId="77777777" w:rsidR="00BA7DF3" w:rsidRDefault="00BA7DF3" w:rsidP="00927EB7">
            <w:pPr>
              <w:jc w:val="center"/>
              <w:rPr>
                <w:rFonts w:cs="Arial"/>
                <w:b/>
                <w:sz w:val="20"/>
                <w:szCs w:val="20"/>
              </w:rPr>
            </w:pPr>
            <w:r>
              <w:rPr>
                <w:rFonts w:cs="Arial"/>
                <w:b/>
                <w:sz w:val="20"/>
                <w:szCs w:val="20"/>
              </w:rPr>
              <w:t>References</w:t>
            </w:r>
          </w:p>
          <w:p w14:paraId="2B28FD91" w14:textId="77777777" w:rsidR="00BA7DF3" w:rsidRDefault="00BA7DF3" w:rsidP="00927EB7">
            <w:pPr>
              <w:jc w:val="center"/>
              <w:rPr>
                <w:rFonts w:cs="Arial"/>
                <w:sz w:val="20"/>
                <w:szCs w:val="20"/>
              </w:rPr>
            </w:pPr>
          </w:p>
          <w:p w14:paraId="5E947007" w14:textId="77777777" w:rsidR="00BA7DF3" w:rsidRDefault="00BA7DF3" w:rsidP="00927EB7">
            <w:pPr>
              <w:jc w:val="center"/>
              <w:rPr>
                <w:rFonts w:cs="Arial"/>
                <w:sz w:val="20"/>
                <w:szCs w:val="20"/>
              </w:rPr>
            </w:pPr>
            <w:r>
              <w:rPr>
                <w:rFonts w:cs="Arial"/>
                <w:sz w:val="20"/>
                <w:szCs w:val="20"/>
              </w:rPr>
              <w:t>Rec = Recommendation</w:t>
            </w:r>
          </w:p>
          <w:p w14:paraId="7F9A99E6" w14:textId="77777777" w:rsidR="00BA7DF3" w:rsidRPr="00640055" w:rsidRDefault="00BA7DF3" w:rsidP="00927EB7">
            <w:pPr>
              <w:jc w:val="center"/>
              <w:rPr>
                <w:rFonts w:cs="Arial"/>
                <w:sz w:val="20"/>
                <w:szCs w:val="20"/>
              </w:rPr>
            </w:pPr>
            <w:r>
              <w:rPr>
                <w:rFonts w:cs="Arial"/>
                <w:sz w:val="20"/>
                <w:szCs w:val="20"/>
              </w:rPr>
              <w:t>GL   = Guideline</w:t>
            </w:r>
          </w:p>
        </w:tc>
        <w:tc>
          <w:tcPr>
            <w:tcW w:w="682" w:type="dxa"/>
            <w:textDirection w:val="btLr"/>
            <w:vAlign w:val="center"/>
          </w:tcPr>
          <w:p w14:paraId="690F1931" w14:textId="77777777" w:rsidR="00BA7DF3" w:rsidRDefault="00BA7DF3" w:rsidP="00927EB7">
            <w:pPr>
              <w:ind w:left="113" w:right="113"/>
              <w:jc w:val="center"/>
              <w:rPr>
                <w:rFonts w:cs="Arial"/>
                <w:b/>
                <w:sz w:val="20"/>
                <w:szCs w:val="20"/>
              </w:rPr>
            </w:pPr>
            <w:r>
              <w:rPr>
                <w:rFonts w:cs="Arial"/>
                <w:b/>
                <w:sz w:val="20"/>
                <w:szCs w:val="20"/>
              </w:rPr>
              <w:t>Lecture No.</w:t>
            </w:r>
          </w:p>
        </w:tc>
      </w:tr>
      <w:tr w:rsidR="00BA7DF3" w14:paraId="695DE474" w14:textId="77777777" w:rsidTr="00927EB7">
        <w:trPr>
          <w:jc w:val="center"/>
        </w:trPr>
        <w:tc>
          <w:tcPr>
            <w:tcW w:w="495" w:type="dxa"/>
          </w:tcPr>
          <w:p w14:paraId="3F7A54EA" w14:textId="77777777" w:rsidR="00BA7DF3" w:rsidRDefault="00BA7DF3" w:rsidP="00927EB7">
            <w:pPr>
              <w:jc w:val="center"/>
              <w:rPr>
                <w:rFonts w:cs="Arial"/>
                <w:b/>
                <w:sz w:val="20"/>
                <w:szCs w:val="20"/>
              </w:rPr>
            </w:pPr>
            <w:r>
              <w:rPr>
                <w:rFonts w:cs="Arial"/>
                <w:b/>
                <w:sz w:val="20"/>
                <w:szCs w:val="20"/>
              </w:rPr>
              <w:t>3</w:t>
            </w:r>
          </w:p>
        </w:tc>
        <w:tc>
          <w:tcPr>
            <w:tcW w:w="525" w:type="dxa"/>
            <w:shd w:val="clear" w:color="auto" w:fill="D9D9D9" w:themeFill="background1" w:themeFillShade="D9"/>
          </w:tcPr>
          <w:p w14:paraId="531876F1" w14:textId="77777777" w:rsidR="00BA7DF3" w:rsidRDefault="00BA7DF3" w:rsidP="00927EB7">
            <w:pPr>
              <w:jc w:val="both"/>
              <w:rPr>
                <w:rFonts w:cs="Arial"/>
                <w:b/>
                <w:sz w:val="20"/>
                <w:szCs w:val="20"/>
              </w:rPr>
            </w:pPr>
          </w:p>
        </w:tc>
        <w:tc>
          <w:tcPr>
            <w:tcW w:w="773" w:type="dxa"/>
            <w:vMerge w:val="restart"/>
            <w:shd w:val="clear" w:color="auto" w:fill="D9D9D9" w:themeFill="background1" w:themeFillShade="D9"/>
          </w:tcPr>
          <w:p w14:paraId="6C97D58A" w14:textId="77777777" w:rsidR="00BA7DF3" w:rsidRDefault="00BA7DF3" w:rsidP="00927EB7">
            <w:pPr>
              <w:jc w:val="both"/>
              <w:rPr>
                <w:rFonts w:cs="Arial"/>
                <w:b/>
                <w:sz w:val="20"/>
                <w:szCs w:val="20"/>
              </w:rPr>
            </w:pPr>
          </w:p>
        </w:tc>
        <w:tc>
          <w:tcPr>
            <w:tcW w:w="6231" w:type="dxa"/>
          </w:tcPr>
          <w:p w14:paraId="17E7EEBE" w14:textId="22540591" w:rsidR="00BA7DF3" w:rsidRDefault="005D5A91" w:rsidP="00927EB7">
            <w:pPr>
              <w:jc w:val="center"/>
              <w:rPr>
                <w:rFonts w:cs="Arial"/>
                <w:b/>
                <w:sz w:val="20"/>
                <w:szCs w:val="20"/>
              </w:rPr>
            </w:pPr>
            <w:r>
              <w:rPr>
                <w:rFonts w:cs="Arial"/>
                <w:b/>
                <w:sz w:val="20"/>
                <w:szCs w:val="20"/>
              </w:rPr>
              <w:t>Global Navigation Satellite Systems</w:t>
            </w:r>
          </w:p>
        </w:tc>
        <w:tc>
          <w:tcPr>
            <w:tcW w:w="646" w:type="dxa"/>
            <w:vMerge w:val="restart"/>
            <w:shd w:val="clear" w:color="auto" w:fill="D9D9D9" w:themeFill="background1" w:themeFillShade="D9"/>
          </w:tcPr>
          <w:p w14:paraId="37BEC02C" w14:textId="77777777" w:rsidR="00BA7DF3" w:rsidRDefault="00BA7DF3" w:rsidP="00927EB7">
            <w:pPr>
              <w:jc w:val="both"/>
              <w:rPr>
                <w:rFonts w:cs="Arial"/>
                <w:b/>
                <w:sz w:val="20"/>
                <w:szCs w:val="20"/>
              </w:rPr>
            </w:pPr>
          </w:p>
        </w:tc>
        <w:tc>
          <w:tcPr>
            <w:tcW w:w="1650" w:type="dxa"/>
            <w:vMerge w:val="restart"/>
            <w:shd w:val="clear" w:color="auto" w:fill="D9D9D9" w:themeFill="background1" w:themeFillShade="D9"/>
          </w:tcPr>
          <w:p w14:paraId="2BDF26F6" w14:textId="77777777" w:rsidR="00BA7DF3" w:rsidRDefault="00BA7DF3" w:rsidP="00927EB7">
            <w:pPr>
              <w:jc w:val="both"/>
              <w:rPr>
                <w:rFonts w:cs="Arial"/>
                <w:b/>
                <w:sz w:val="20"/>
                <w:szCs w:val="20"/>
              </w:rPr>
            </w:pPr>
          </w:p>
        </w:tc>
        <w:tc>
          <w:tcPr>
            <w:tcW w:w="3146" w:type="dxa"/>
            <w:vMerge w:val="restart"/>
            <w:shd w:val="clear" w:color="auto" w:fill="D9D9D9" w:themeFill="background1" w:themeFillShade="D9"/>
          </w:tcPr>
          <w:p w14:paraId="2AE67014" w14:textId="77777777" w:rsidR="00BA7DF3" w:rsidRDefault="00BA7DF3" w:rsidP="00927EB7">
            <w:pPr>
              <w:jc w:val="both"/>
              <w:rPr>
                <w:rFonts w:cs="Arial"/>
                <w:b/>
                <w:sz w:val="20"/>
                <w:szCs w:val="20"/>
              </w:rPr>
            </w:pPr>
          </w:p>
        </w:tc>
        <w:tc>
          <w:tcPr>
            <w:tcW w:w="682" w:type="dxa"/>
            <w:vMerge w:val="restart"/>
            <w:shd w:val="clear" w:color="auto" w:fill="D9D9D9" w:themeFill="background1" w:themeFillShade="D9"/>
          </w:tcPr>
          <w:p w14:paraId="65667865" w14:textId="77777777" w:rsidR="00BA7DF3" w:rsidRDefault="00BA7DF3" w:rsidP="00927EB7">
            <w:pPr>
              <w:jc w:val="both"/>
              <w:rPr>
                <w:rFonts w:cs="Arial"/>
                <w:sz w:val="20"/>
                <w:szCs w:val="20"/>
              </w:rPr>
            </w:pPr>
          </w:p>
          <w:p w14:paraId="27259F52" w14:textId="77777777" w:rsidR="00BA7DF3" w:rsidRDefault="00BA7DF3" w:rsidP="00927EB7">
            <w:pPr>
              <w:jc w:val="center"/>
              <w:rPr>
                <w:rFonts w:cs="Arial"/>
                <w:b/>
                <w:sz w:val="20"/>
                <w:szCs w:val="20"/>
              </w:rPr>
            </w:pPr>
          </w:p>
        </w:tc>
      </w:tr>
      <w:tr w:rsidR="00BA7DF3" w:rsidRPr="004C2946" w14:paraId="0CAF3F60" w14:textId="77777777" w:rsidTr="00927EB7">
        <w:trPr>
          <w:jc w:val="center"/>
        </w:trPr>
        <w:tc>
          <w:tcPr>
            <w:tcW w:w="495" w:type="dxa"/>
          </w:tcPr>
          <w:p w14:paraId="521223E9" w14:textId="77777777" w:rsidR="00BA7DF3" w:rsidRPr="004C2946" w:rsidRDefault="00BA7DF3" w:rsidP="00927EB7">
            <w:pPr>
              <w:jc w:val="both"/>
              <w:rPr>
                <w:rFonts w:cs="Arial"/>
                <w:sz w:val="20"/>
                <w:szCs w:val="20"/>
              </w:rPr>
            </w:pPr>
          </w:p>
        </w:tc>
        <w:tc>
          <w:tcPr>
            <w:tcW w:w="525" w:type="dxa"/>
          </w:tcPr>
          <w:p w14:paraId="1CF87F75" w14:textId="77777777" w:rsidR="00BA7DF3" w:rsidRPr="00CC2943" w:rsidRDefault="00BA7DF3" w:rsidP="00927EB7">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14:paraId="043E6EDE" w14:textId="77777777" w:rsidR="00BA7DF3" w:rsidRPr="004C2946" w:rsidRDefault="00BA7DF3" w:rsidP="00927EB7">
            <w:pPr>
              <w:jc w:val="both"/>
              <w:rPr>
                <w:rFonts w:cs="Arial"/>
                <w:sz w:val="20"/>
                <w:szCs w:val="20"/>
              </w:rPr>
            </w:pPr>
          </w:p>
        </w:tc>
        <w:tc>
          <w:tcPr>
            <w:tcW w:w="6231" w:type="dxa"/>
          </w:tcPr>
          <w:p w14:paraId="6A2FF970" w14:textId="77777777" w:rsidR="00BA7DF3" w:rsidRPr="004C2946" w:rsidRDefault="00BA7DF3" w:rsidP="00927EB7">
            <w:pPr>
              <w:jc w:val="right"/>
              <w:rPr>
                <w:rFonts w:cs="Arial"/>
                <w:b/>
                <w:sz w:val="20"/>
                <w:szCs w:val="20"/>
              </w:rPr>
            </w:pPr>
            <w:r>
              <w:rPr>
                <w:rFonts w:cs="Arial"/>
                <w:b/>
                <w:sz w:val="20"/>
                <w:szCs w:val="20"/>
              </w:rPr>
              <w:t>Review of Determining Continuous Position at Sea</w:t>
            </w:r>
          </w:p>
        </w:tc>
        <w:tc>
          <w:tcPr>
            <w:tcW w:w="646" w:type="dxa"/>
            <w:vMerge/>
            <w:shd w:val="clear" w:color="auto" w:fill="D9D9D9" w:themeFill="background1" w:themeFillShade="D9"/>
          </w:tcPr>
          <w:p w14:paraId="4D811FC5" w14:textId="77777777" w:rsidR="00BA7DF3" w:rsidRPr="004C2946" w:rsidRDefault="00BA7DF3" w:rsidP="00927EB7">
            <w:pPr>
              <w:jc w:val="center"/>
              <w:rPr>
                <w:rFonts w:cs="Arial"/>
                <w:sz w:val="20"/>
                <w:szCs w:val="20"/>
              </w:rPr>
            </w:pPr>
          </w:p>
        </w:tc>
        <w:tc>
          <w:tcPr>
            <w:tcW w:w="1650" w:type="dxa"/>
            <w:vMerge/>
            <w:shd w:val="clear" w:color="auto" w:fill="D9D9D9" w:themeFill="background1" w:themeFillShade="D9"/>
          </w:tcPr>
          <w:p w14:paraId="6DAC997D" w14:textId="77777777" w:rsidR="00BA7DF3" w:rsidRDefault="00BA7DF3" w:rsidP="00927EB7">
            <w:pPr>
              <w:jc w:val="both"/>
              <w:rPr>
                <w:rFonts w:cs="Arial"/>
                <w:sz w:val="20"/>
                <w:szCs w:val="20"/>
              </w:rPr>
            </w:pPr>
          </w:p>
        </w:tc>
        <w:tc>
          <w:tcPr>
            <w:tcW w:w="3146" w:type="dxa"/>
            <w:vMerge/>
          </w:tcPr>
          <w:p w14:paraId="118930D9" w14:textId="77777777" w:rsidR="00BA7DF3" w:rsidRPr="004C2946" w:rsidRDefault="00BA7DF3" w:rsidP="00927EB7">
            <w:pPr>
              <w:jc w:val="both"/>
              <w:rPr>
                <w:rFonts w:cs="Arial"/>
                <w:sz w:val="20"/>
                <w:szCs w:val="20"/>
              </w:rPr>
            </w:pPr>
          </w:p>
        </w:tc>
        <w:tc>
          <w:tcPr>
            <w:tcW w:w="682" w:type="dxa"/>
            <w:vMerge/>
          </w:tcPr>
          <w:p w14:paraId="57239F9D" w14:textId="77777777" w:rsidR="00BA7DF3" w:rsidRPr="004C2946" w:rsidRDefault="00BA7DF3" w:rsidP="00927EB7">
            <w:pPr>
              <w:jc w:val="center"/>
              <w:rPr>
                <w:rFonts w:cs="Arial"/>
                <w:sz w:val="20"/>
                <w:szCs w:val="20"/>
              </w:rPr>
            </w:pPr>
          </w:p>
        </w:tc>
      </w:tr>
      <w:tr w:rsidR="005D5A91" w:rsidRPr="004C2946" w14:paraId="17A9FB87" w14:textId="77777777" w:rsidTr="00927EB7">
        <w:trPr>
          <w:jc w:val="center"/>
        </w:trPr>
        <w:tc>
          <w:tcPr>
            <w:tcW w:w="495" w:type="dxa"/>
          </w:tcPr>
          <w:p w14:paraId="3A1F0A96" w14:textId="77777777" w:rsidR="005D5A91" w:rsidRPr="004C2946" w:rsidRDefault="005D5A91" w:rsidP="00927EB7">
            <w:pPr>
              <w:jc w:val="both"/>
              <w:rPr>
                <w:rFonts w:cs="Arial"/>
                <w:sz w:val="20"/>
                <w:szCs w:val="20"/>
              </w:rPr>
            </w:pPr>
          </w:p>
        </w:tc>
        <w:tc>
          <w:tcPr>
            <w:tcW w:w="525" w:type="dxa"/>
          </w:tcPr>
          <w:p w14:paraId="53E5E59F" w14:textId="77777777" w:rsidR="005D5A91" w:rsidRPr="004C2946" w:rsidRDefault="005D5A91" w:rsidP="00927EB7">
            <w:pPr>
              <w:jc w:val="both"/>
              <w:rPr>
                <w:rFonts w:cs="Arial"/>
                <w:sz w:val="20"/>
                <w:szCs w:val="20"/>
              </w:rPr>
            </w:pPr>
          </w:p>
        </w:tc>
        <w:tc>
          <w:tcPr>
            <w:tcW w:w="773" w:type="dxa"/>
          </w:tcPr>
          <w:p w14:paraId="35A6E964" w14:textId="77777777" w:rsidR="005D5A91" w:rsidRPr="004C2946" w:rsidRDefault="005D5A91" w:rsidP="00927EB7">
            <w:pPr>
              <w:jc w:val="both"/>
              <w:rPr>
                <w:rFonts w:cs="Arial"/>
                <w:sz w:val="20"/>
                <w:szCs w:val="20"/>
              </w:rPr>
            </w:pPr>
            <w:r>
              <w:rPr>
                <w:rFonts w:cs="Arial"/>
                <w:sz w:val="20"/>
                <w:szCs w:val="20"/>
              </w:rPr>
              <w:t>3.1.1</w:t>
            </w:r>
          </w:p>
        </w:tc>
        <w:tc>
          <w:tcPr>
            <w:tcW w:w="6231" w:type="dxa"/>
          </w:tcPr>
          <w:p w14:paraId="5F5478FE" w14:textId="75534369" w:rsidR="005D5A91" w:rsidRPr="004C2946" w:rsidRDefault="00E20C85" w:rsidP="00E20C85">
            <w:pPr>
              <w:jc w:val="right"/>
              <w:rPr>
                <w:rFonts w:cs="Arial"/>
                <w:sz w:val="20"/>
                <w:szCs w:val="20"/>
              </w:rPr>
            </w:pPr>
            <w:ins w:id="43" w:author="Alan Grant" w:date="2015-04-21T12:03:00Z">
              <w:r>
                <w:rPr>
                  <w:rFonts w:cs="Arial"/>
                  <w:sz w:val="20"/>
                  <w:szCs w:val="20"/>
                </w:rPr>
                <w:t xml:space="preserve">Global Navigation Satellite Systems &amp; their current status </w:t>
              </w:r>
            </w:ins>
          </w:p>
        </w:tc>
        <w:tc>
          <w:tcPr>
            <w:tcW w:w="646" w:type="dxa"/>
            <w:vMerge w:val="restart"/>
            <w:vAlign w:val="center"/>
          </w:tcPr>
          <w:p w14:paraId="46B2960B" w14:textId="77777777" w:rsidR="005D5A91" w:rsidRPr="004C2946" w:rsidRDefault="005D5A91" w:rsidP="00927EB7">
            <w:pPr>
              <w:jc w:val="center"/>
              <w:rPr>
                <w:rFonts w:cs="Arial"/>
                <w:sz w:val="20"/>
                <w:szCs w:val="20"/>
              </w:rPr>
            </w:pPr>
            <w:r>
              <w:rPr>
                <w:rFonts w:cs="Arial"/>
                <w:sz w:val="20"/>
                <w:szCs w:val="20"/>
              </w:rPr>
              <w:t>2</w:t>
            </w:r>
          </w:p>
        </w:tc>
        <w:tc>
          <w:tcPr>
            <w:tcW w:w="1650" w:type="dxa"/>
          </w:tcPr>
          <w:p w14:paraId="4C3301CE" w14:textId="77777777" w:rsidR="005D5A91" w:rsidRPr="004C2946" w:rsidRDefault="005D5A91" w:rsidP="00927EB7">
            <w:pPr>
              <w:jc w:val="both"/>
              <w:rPr>
                <w:rFonts w:cs="Arial"/>
                <w:sz w:val="20"/>
                <w:szCs w:val="20"/>
              </w:rPr>
            </w:pPr>
          </w:p>
        </w:tc>
        <w:tc>
          <w:tcPr>
            <w:tcW w:w="3146" w:type="dxa"/>
          </w:tcPr>
          <w:p w14:paraId="6548B8BB" w14:textId="77777777" w:rsidR="00E20C85" w:rsidRDefault="00E20C85" w:rsidP="00E20C85">
            <w:pPr>
              <w:rPr>
                <w:ins w:id="44" w:author="Alan Grant" w:date="2015-04-21T12:03:00Z"/>
                <w:rFonts w:cs="Arial"/>
                <w:sz w:val="20"/>
                <w:szCs w:val="20"/>
              </w:rPr>
            </w:pPr>
            <w:ins w:id="45" w:author="Alan Grant" w:date="2015-04-21T12:03:00Z">
              <w:r>
                <w:rPr>
                  <w:rFonts w:cs="Arial"/>
                  <w:sz w:val="20"/>
                  <w:szCs w:val="20"/>
                </w:rPr>
                <w:t>NAVGUIDE</w:t>
              </w:r>
            </w:ins>
          </w:p>
          <w:p w14:paraId="0DBF5709" w14:textId="77777777" w:rsidR="00E20C85" w:rsidRDefault="00E20C85" w:rsidP="00E20C85">
            <w:pPr>
              <w:rPr>
                <w:ins w:id="46" w:author="Alan Grant" w:date="2015-04-21T12:04:00Z"/>
                <w:rFonts w:cs="Arial"/>
                <w:sz w:val="20"/>
                <w:szCs w:val="20"/>
              </w:rPr>
            </w:pPr>
            <w:ins w:id="47" w:author="Alan Grant" w:date="2015-04-21T12:04:00Z">
              <w:r>
                <w:rPr>
                  <w:rFonts w:cs="Arial"/>
                  <w:sz w:val="20"/>
                  <w:szCs w:val="20"/>
                </w:rPr>
                <w:t>IALA WWRNP</w:t>
              </w:r>
            </w:ins>
          </w:p>
          <w:p w14:paraId="5BD9258F" w14:textId="6D69575C" w:rsidR="005D5A91" w:rsidRPr="004C2946" w:rsidRDefault="00E20C85" w:rsidP="00E20C85">
            <w:pPr>
              <w:rPr>
                <w:rFonts w:cs="Arial"/>
                <w:sz w:val="20"/>
                <w:szCs w:val="20"/>
              </w:rPr>
            </w:pPr>
            <w:ins w:id="48" w:author="Alan Grant" w:date="2015-04-21T12:03:00Z">
              <w:r>
                <w:rPr>
                  <w:rFonts w:cs="Arial"/>
                  <w:sz w:val="20"/>
                  <w:szCs w:val="20"/>
                </w:rPr>
                <w:t>Rec R-135</w:t>
              </w:r>
            </w:ins>
          </w:p>
        </w:tc>
        <w:tc>
          <w:tcPr>
            <w:tcW w:w="682" w:type="dxa"/>
            <w:vMerge w:val="restart"/>
            <w:vAlign w:val="center"/>
          </w:tcPr>
          <w:p w14:paraId="3482C41A" w14:textId="44665F65" w:rsidR="005D5A91" w:rsidRPr="004C2946" w:rsidRDefault="005D5A91" w:rsidP="00927EB7">
            <w:pPr>
              <w:jc w:val="center"/>
              <w:rPr>
                <w:rFonts w:cs="Arial"/>
                <w:sz w:val="20"/>
                <w:szCs w:val="20"/>
              </w:rPr>
            </w:pPr>
            <w:r>
              <w:rPr>
                <w:rFonts w:cs="Arial"/>
                <w:sz w:val="20"/>
                <w:szCs w:val="20"/>
              </w:rPr>
              <w:t>5</w:t>
            </w:r>
          </w:p>
        </w:tc>
      </w:tr>
      <w:tr w:rsidR="005D5A91" w:rsidRPr="004C2946" w14:paraId="1659BEE8" w14:textId="77777777" w:rsidTr="00927EB7">
        <w:trPr>
          <w:jc w:val="center"/>
        </w:trPr>
        <w:tc>
          <w:tcPr>
            <w:tcW w:w="495" w:type="dxa"/>
          </w:tcPr>
          <w:p w14:paraId="4492684A" w14:textId="007ABBE8" w:rsidR="005D5A91" w:rsidRPr="004C2946" w:rsidRDefault="005D5A91" w:rsidP="00927EB7">
            <w:pPr>
              <w:jc w:val="both"/>
              <w:rPr>
                <w:rFonts w:cs="Arial"/>
                <w:sz w:val="20"/>
                <w:szCs w:val="20"/>
              </w:rPr>
            </w:pPr>
          </w:p>
        </w:tc>
        <w:tc>
          <w:tcPr>
            <w:tcW w:w="525" w:type="dxa"/>
          </w:tcPr>
          <w:p w14:paraId="3FB7ACCF" w14:textId="77777777" w:rsidR="005D5A91" w:rsidRPr="004C2946" w:rsidRDefault="005D5A91" w:rsidP="00927EB7">
            <w:pPr>
              <w:jc w:val="both"/>
              <w:rPr>
                <w:rFonts w:cs="Arial"/>
                <w:sz w:val="20"/>
                <w:szCs w:val="20"/>
              </w:rPr>
            </w:pPr>
          </w:p>
        </w:tc>
        <w:tc>
          <w:tcPr>
            <w:tcW w:w="773" w:type="dxa"/>
          </w:tcPr>
          <w:p w14:paraId="046D5772" w14:textId="53DE346D" w:rsidR="005D5A91" w:rsidRDefault="005D5A91" w:rsidP="005D5A91">
            <w:pPr>
              <w:jc w:val="both"/>
              <w:rPr>
                <w:rFonts w:cs="Arial"/>
                <w:sz w:val="20"/>
                <w:szCs w:val="20"/>
              </w:rPr>
            </w:pPr>
            <w:r>
              <w:rPr>
                <w:rFonts w:cs="Arial"/>
                <w:sz w:val="20"/>
                <w:szCs w:val="20"/>
              </w:rPr>
              <w:t>3.1.2</w:t>
            </w:r>
          </w:p>
        </w:tc>
        <w:tc>
          <w:tcPr>
            <w:tcW w:w="6231" w:type="dxa"/>
          </w:tcPr>
          <w:p w14:paraId="71C06682" w14:textId="164DFA2C" w:rsidR="005D5A91" w:rsidRDefault="00E20C85" w:rsidP="00927EB7">
            <w:pPr>
              <w:jc w:val="right"/>
              <w:rPr>
                <w:rFonts w:cs="Arial"/>
                <w:sz w:val="20"/>
                <w:szCs w:val="20"/>
              </w:rPr>
            </w:pPr>
            <w:ins w:id="49" w:author="Alan Grant" w:date="2015-04-21T12:03:00Z">
              <w:r>
                <w:rPr>
                  <w:rFonts w:cs="Arial"/>
                  <w:sz w:val="20"/>
                  <w:szCs w:val="20"/>
                </w:rPr>
                <w:t xml:space="preserve"> Systems that meet IMO accuracy standards</w:t>
              </w:r>
            </w:ins>
            <w:del w:id="50" w:author="Alan Grant" w:date="2015-04-21T12:03:00Z">
              <w:r w:rsidR="005D5A91" w:rsidDel="00E20C85">
                <w:rPr>
                  <w:rFonts w:cs="Arial"/>
                  <w:sz w:val="20"/>
                  <w:szCs w:val="20"/>
                </w:rPr>
                <w:delText xml:space="preserve"> </w:delText>
              </w:r>
            </w:del>
          </w:p>
        </w:tc>
        <w:tc>
          <w:tcPr>
            <w:tcW w:w="646" w:type="dxa"/>
            <w:vMerge/>
          </w:tcPr>
          <w:p w14:paraId="7D298EF8" w14:textId="77777777" w:rsidR="005D5A91" w:rsidRPr="004C2946" w:rsidRDefault="005D5A91" w:rsidP="00927EB7">
            <w:pPr>
              <w:jc w:val="center"/>
              <w:rPr>
                <w:rFonts w:cs="Arial"/>
                <w:sz w:val="20"/>
                <w:szCs w:val="20"/>
              </w:rPr>
            </w:pPr>
          </w:p>
        </w:tc>
        <w:tc>
          <w:tcPr>
            <w:tcW w:w="1650" w:type="dxa"/>
          </w:tcPr>
          <w:p w14:paraId="3E5EC923" w14:textId="77777777" w:rsidR="005D5A91" w:rsidRPr="004C2946" w:rsidRDefault="005D5A91" w:rsidP="00927EB7">
            <w:pPr>
              <w:jc w:val="both"/>
              <w:rPr>
                <w:rFonts w:cs="Arial"/>
                <w:sz w:val="20"/>
                <w:szCs w:val="20"/>
              </w:rPr>
            </w:pPr>
          </w:p>
        </w:tc>
        <w:tc>
          <w:tcPr>
            <w:tcW w:w="3146" w:type="dxa"/>
          </w:tcPr>
          <w:p w14:paraId="55572618" w14:textId="7D494A19" w:rsidR="005D5A91" w:rsidRDefault="00E20C85" w:rsidP="00927EB7">
            <w:pPr>
              <w:rPr>
                <w:rFonts w:cs="Arial"/>
                <w:sz w:val="20"/>
                <w:szCs w:val="20"/>
              </w:rPr>
            </w:pPr>
            <w:ins w:id="51" w:author="Alan Grant" w:date="2015-04-21T12:03:00Z">
              <w:r>
                <w:rPr>
                  <w:rFonts w:cs="Arial"/>
                  <w:sz w:val="20"/>
                  <w:szCs w:val="20"/>
                </w:rPr>
                <w:t>IMO Resolution A.1046(27)</w:t>
              </w:r>
            </w:ins>
          </w:p>
        </w:tc>
        <w:tc>
          <w:tcPr>
            <w:tcW w:w="682" w:type="dxa"/>
            <w:vMerge/>
          </w:tcPr>
          <w:p w14:paraId="0B5D5385" w14:textId="77777777" w:rsidR="005D5A91" w:rsidRPr="004C2946" w:rsidRDefault="005D5A91" w:rsidP="00927EB7">
            <w:pPr>
              <w:jc w:val="both"/>
              <w:rPr>
                <w:rFonts w:cs="Arial"/>
                <w:sz w:val="20"/>
                <w:szCs w:val="20"/>
              </w:rPr>
            </w:pPr>
          </w:p>
        </w:tc>
      </w:tr>
      <w:tr w:rsidR="005D5A91" w:rsidRPr="004C2946" w14:paraId="36A59209" w14:textId="77777777" w:rsidTr="00927EB7">
        <w:trPr>
          <w:jc w:val="center"/>
        </w:trPr>
        <w:tc>
          <w:tcPr>
            <w:tcW w:w="495" w:type="dxa"/>
          </w:tcPr>
          <w:p w14:paraId="6A31EB6F" w14:textId="77777777" w:rsidR="005D5A91" w:rsidRPr="004C2946" w:rsidRDefault="005D5A91" w:rsidP="00927EB7">
            <w:pPr>
              <w:jc w:val="both"/>
              <w:rPr>
                <w:rFonts w:cs="Arial"/>
                <w:sz w:val="20"/>
                <w:szCs w:val="20"/>
              </w:rPr>
            </w:pPr>
          </w:p>
        </w:tc>
        <w:tc>
          <w:tcPr>
            <w:tcW w:w="525" w:type="dxa"/>
          </w:tcPr>
          <w:p w14:paraId="1821EB6D" w14:textId="77777777" w:rsidR="005D5A91" w:rsidRPr="004C2946" w:rsidRDefault="005D5A91" w:rsidP="00927EB7">
            <w:pPr>
              <w:jc w:val="both"/>
              <w:rPr>
                <w:rFonts w:cs="Arial"/>
                <w:sz w:val="20"/>
                <w:szCs w:val="20"/>
              </w:rPr>
            </w:pPr>
          </w:p>
        </w:tc>
        <w:tc>
          <w:tcPr>
            <w:tcW w:w="773" w:type="dxa"/>
          </w:tcPr>
          <w:p w14:paraId="68516FDD" w14:textId="7A281164" w:rsidR="005D5A91" w:rsidRPr="004C2946" w:rsidRDefault="005D5A91" w:rsidP="005D5A91">
            <w:pPr>
              <w:jc w:val="both"/>
              <w:rPr>
                <w:rFonts w:cs="Arial"/>
                <w:sz w:val="20"/>
                <w:szCs w:val="20"/>
              </w:rPr>
            </w:pPr>
            <w:r>
              <w:rPr>
                <w:rFonts w:cs="Arial"/>
                <w:sz w:val="20"/>
                <w:szCs w:val="20"/>
              </w:rPr>
              <w:t>3.1.3</w:t>
            </w:r>
          </w:p>
        </w:tc>
        <w:tc>
          <w:tcPr>
            <w:tcW w:w="6231" w:type="dxa"/>
          </w:tcPr>
          <w:p w14:paraId="173D6521" w14:textId="7502C02C" w:rsidR="001A49D0" w:rsidRPr="008D254F" w:rsidRDefault="008D254F">
            <w:pPr>
              <w:jc w:val="right"/>
              <w:rPr>
                <w:sz w:val="20"/>
                <w:szCs w:val="20"/>
                <w:rPrChange w:id="52" w:author="Alan Grant" w:date="2015-04-22T08:11:00Z">
                  <w:rPr>
                    <w:lang w:eastAsia="de-DE"/>
                  </w:rPr>
                </w:rPrChange>
              </w:rPr>
              <w:pPrChange w:id="53" w:author="Alan Grant" w:date="2015-04-22T08:11:00Z">
                <w:pPr>
                  <w:pStyle w:val="Bullet2"/>
                  <w:tabs>
                    <w:tab w:val="left" w:pos="794"/>
                    <w:tab w:val="left" w:pos="1191"/>
                    <w:tab w:val="left" w:pos="1588"/>
                    <w:tab w:val="left" w:pos="1985"/>
                  </w:tabs>
                  <w:overflowPunct w:val="0"/>
                  <w:autoSpaceDE w:val="0"/>
                  <w:autoSpaceDN w:val="0"/>
                  <w:adjustRightInd w:val="0"/>
                  <w:spacing w:before="120"/>
                  <w:textAlignment w:val="baseline"/>
                </w:pPr>
              </w:pPrChange>
            </w:pPr>
            <w:ins w:id="54" w:author="Alan Grant" w:date="2015-04-22T08:09:00Z">
              <w:r>
                <w:rPr>
                  <w:rFonts w:cs="Arial"/>
                  <w:sz w:val="20"/>
                  <w:szCs w:val="20"/>
                </w:rPr>
                <w:t>Ground Based Augmentation Systems (GBAS)</w:t>
              </w:r>
            </w:ins>
          </w:p>
        </w:tc>
        <w:tc>
          <w:tcPr>
            <w:tcW w:w="646" w:type="dxa"/>
            <w:vMerge/>
          </w:tcPr>
          <w:p w14:paraId="295D4F6C" w14:textId="77777777" w:rsidR="005D5A91" w:rsidRPr="004C2946" w:rsidRDefault="005D5A91" w:rsidP="00927EB7">
            <w:pPr>
              <w:jc w:val="center"/>
              <w:rPr>
                <w:rFonts w:cs="Arial"/>
                <w:sz w:val="20"/>
                <w:szCs w:val="20"/>
              </w:rPr>
            </w:pPr>
          </w:p>
        </w:tc>
        <w:tc>
          <w:tcPr>
            <w:tcW w:w="1650" w:type="dxa"/>
          </w:tcPr>
          <w:p w14:paraId="7BBCB10E" w14:textId="77777777" w:rsidR="005D5A91" w:rsidRPr="004C2946" w:rsidRDefault="005D5A91" w:rsidP="00927EB7">
            <w:pPr>
              <w:jc w:val="both"/>
              <w:rPr>
                <w:rFonts w:cs="Arial"/>
                <w:sz w:val="20"/>
                <w:szCs w:val="20"/>
              </w:rPr>
            </w:pPr>
          </w:p>
        </w:tc>
        <w:tc>
          <w:tcPr>
            <w:tcW w:w="3146" w:type="dxa"/>
          </w:tcPr>
          <w:p w14:paraId="10E16997" w14:textId="557EDF01" w:rsidR="005D5A91" w:rsidRPr="004C2946" w:rsidRDefault="005D5A91" w:rsidP="00927EB7">
            <w:pPr>
              <w:rPr>
                <w:rFonts w:cs="Arial"/>
                <w:sz w:val="20"/>
                <w:szCs w:val="20"/>
              </w:rPr>
            </w:pPr>
            <w:r>
              <w:rPr>
                <w:rFonts w:cs="Arial"/>
                <w:sz w:val="20"/>
                <w:szCs w:val="20"/>
              </w:rPr>
              <w:t>Rec 115; R-121</w:t>
            </w:r>
          </w:p>
        </w:tc>
        <w:tc>
          <w:tcPr>
            <w:tcW w:w="682" w:type="dxa"/>
            <w:vMerge/>
          </w:tcPr>
          <w:p w14:paraId="329C70F1" w14:textId="77777777" w:rsidR="005D5A91" w:rsidRPr="004C2946" w:rsidRDefault="005D5A91" w:rsidP="00927EB7">
            <w:pPr>
              <w:jc w:val="both"/>
              <w:rPr>
                <w:rFonts w:cs="Arial"/>
                <w:sz w:val="20"/>
                <w:szCs w:val="20"/>
              </w:rPr>
            </w:pPr>
          </w:p>
        </w:tc>
      </w:tr>
      <w:tr w:rsidR="00017E79" w:rsidRPr="004C2946" w14:paraId="7008AE27" w14:textId="77777777" w:rsidTr="00927EB7">
        <w:trPr>
          <w:jc w:val="center"/>
          <w:ins w:id="55" w:author="Alan Grant" w:date="2015-04-22T07:14:00Z"/>
        </w:trPr>
        <w:tc>
          <w:tcPr>
            <w:tcW w:w="495" w:type="dxa"/>
          </w:tcPr>
          <w:p w14:paraId="6314AE30" w14:textId="63FE6310" w:rsidR="00017E79" w:rsidRPr="004C2946" w:rsidRDefault="00017E79" w:rsidP="00927EB7">
            <w:pPr>
              <w:jc w:val="both"/>
              <w:rPr>
                <w:ins w:id="56" w:author="Alan Grant" w:date="2015-04-22T07:14:00Z"/>
                <w:rFonts w:cs="Arial"/>
                <w:sz w:val="20"/>
                <w:szCs w:val="20"/>
              </w:rPr>
            </w:pPr>
          </w:p>
        </w:tc>
        <w:tc>
          <w:tcPr>
            <w:tcW w:w="525" w:type="dxa"/>
          </w:tcPr>
          <w:p w14:paraId="2B6B434D" w14:textId="77777777" w:rsidR="00017E79" w:rsidRPr="004C2946" w:rsidRDefault="00017E79" w:rsidP="00927EB7">
            <w:pPr>
              <w:jc w:val="both"/>
              <w:rPr>
                <w:ins w:id="57" w:author="Alan Grant" w:date="2015-04-22T07:14:00Z"/>
                <w:rFonts w:cs="Arial"/>
                <w:sz w:val="20"/>
                <w:szCs w:val="20"/>
              </w:rPr>
            </w:pPr>
          </w:p>
        </w:tc>
        <w:tc>
          <w:tcPr>
            <w:tcW w:w="773" w:type="dxa"/>
          </w:tcPr>
          <w:p w14:paraId="4D01AEF9" w14:textId="180DF69F" w:rsidR="00017E79" w:rsidRDefault="00017E79" w:rsidP="005D5A91">
            <w:pPr>
              <w:jc w:val="both"/>
              <w:rPr>
                <w:ins w:id="58" w:author="Alan Grant" w:date="2015-04-22T07:14:00Z"/>
                <w:rFonts w:cs="Arial"/>
                <w:sz w:val="20"/>
                <w:szCs w:val="20"/>
              </w:rPr>
            </w:pPr>
            <w:ins w:id="59" w:author="Alan Grant" w:date="2015-04-22T07:14:00Z">
              <w:r>
                <w:rPr>
                  <w:rFonts w:cs="Arial"/>
                  <w:sz w:val="20"/>
                  <w:szCs w:val="20"/>
                </w:rPr>
                <w:t>3.1.4</w:t>
              </w:r>
            </w:ins>
          </w:p>
        </w:tc>
        <w:tc>
          <w:tcPr>
            <w:tcW w:w="6231" w:type="dxa"/>
          </w:tcPr>
          <w:p w14:paraId="54A263AB" w14:textId="73894CC6" w:rsidR="00017E79" w:rsidRDefault="008D254F" w:rsidP="001A49D0">
            <w:pPr>
              <w:jc w:val="right"/>
              <w:rPr>
                <w:ins w:id="60" w:author="Alan Grant" w:date="2015-04-22T07:14:00Z"/>
                <w:rFonts w:cs="Arial"/>
                <w:sz w:val="20"/>
                <w:szCs w:val="20"/>
              </w:rPr>
            </w:pPr>
            <w:ins w:id="61" w:author="Alan Grant" w:date="2015-04-22T08:12:00Z">
              <w:r>
                <w:rPr>
                  <w:rFonts w:cs="Arial"/>
                  <w:sz w:val="20"/>
                  <w:szCs w:val="20"/>
                </w:rPr>
                <w:t>Satellite</w:t>
              </w:r>
            </w:ins>
            <w:ins w:id="62" w:author="Alan Grant" w:date="2015-04-22T08:09:00Z">
              <w:r>
                <w:rPr>
                  <w:rFonts w:cs="Arial"/>
                  <w:sz w:val="20"/>
                  <w:szCs w:val="20"/>
                </w:rPr>
                <w:t xml:space="preserve"> Based Augmentation Systems (</w:t>
              </w:r>
            </w:ins>
            <w:ins w:id="63" w:author="Alan Grant" w:date="2015-04-22T07:14:00Z">
              <w:r w:rsidR="00017E79">
                <w:rPr>
                  <w:rFonts w:cs="Arial"/>
                  <w:sz w:val="20"/>
                  <w:szCs w:val="20"/>
                </w:rPr>
                <w:t>SBAS</w:t>
              </w:r>
            </w:ins>
            <w:ins w:id="64" w:author="Alan Grant" w:date="2015-04-22T08:10:00Z">
              <w:r>
                <w:rPr>
                  <w:rFonts w:cs="Arial"/>
                  <w:sz w:val="20"/>
                  <w:szCs w:val="20"/>
                </w:rPr>
                <w:t>)</w:t>
              </w:r>
            </w:ins>
          </w:p>
        </w:tc>
        <w:tc>
          <w:tcPr>
            <w:tcW w:w="646" w:type="dxa"/>
          </w:tcPr>
          <w:p w14:paraId="74D66F75" w14:textId="77777777" w:rsidR="00017E79" w:rsidRPr="004C2946" w:rsidRDefault="00017E79" w:rsidP="00927EB7">
            <w:pPr>
              <w:jc w:val="center"/>
              <w:rPr>
                <w:ins w:id="65" w:author="Alan Grant" w:date="2015-04-22T07:14:00Z"/>
                <w:rFonts w:cs="Arial"/>
                <w:sz w:val="20"/>
                <w:szCs w:val="20"/>
              </w:rPr>
            </w:pPr>
          </w:p>
        </w:tc>
        <w:tc>
          <w:tcPr>
            <w:tcW w:w="1650" w:type="dxa"/>
          </w:tcPr>
          <w:p w14:paraId="617EE1A0" w14:textId="77777777" w:rsidR="00017E79" w:rsidRPr="004C2946" w:rsidRDefault="00017E79" w:rsidP="00927EB7">
            <w:pPr>
              <w:jc w:val="both"/>
              <w:rPr>
                <w:ins w:id="66" w:author="Alan Grant" w:date="2015-04-22T07:14:00Z"/>
                <w:rFonts w:cs="Arial"/>
                <w:sz w:val="20"/>
                <w:szCs w:val="20"/>
              </w:rPr>
            </w:pPr>
          </w:p>
        </w:tc>
        <w:tc>
          <w:tcPr>
            <w:tcW w:w="3146" w:type="dxa"/>
          </w:tcPr>
          <w:p w14:paraId="5BA29635" w14:textId="77777777" w:rsidR="00017E79" w:rsidRDefault="00017E79" w:rsidP="00927EB7">
            <w:pPr>
              <w:rPr>
                <w:ins w:id="67" w:author="Alan Grant" w:date="2015-04-22T07:14:00Z"/>
                <w:rFonts w:cs="Arial"/>
                <w:sz w:val="20"/>
                <w:szCs w:val="20"/>
              </w:rPr>
            </w:pPr>
          </w:p>
        </w:tc>
        <w:tc>
          <w:tcPr>
            <w:tcW w:w="682" w:type="dxa"/>
          </w:tcPr>
          <w:p w14:paraId="07695C5A" w14:textId="77777777" w:rsidR="00017E79" w:rsidRPr="004C2946" w:rsidRDefault="00017E79" w:rsidP="00927EB7">
            <w:pPr>
              <w:jc w:val="both"/>
              <w:rPr>
                <w:ins w:id="68" w:author="Alan Grant" w:date="2015-04-22T07:14:00Z"/>
                <w:rFonts w:cs="Arial"/>
                <w:sz w:val="20"/>
                <w:szCs w:val="20"/>
              </w:rPr>
            </w:pPr>
          </w:p>
        </w:tc>
      </w:tr>
      <w:tr w:rsidR="00BA7DF3" w:rsidRPr="004C2946" w14:paraId="6C37BB29" w14:textId="77777777" w:rsidTr="005D5A91">
        <w:trPr>
          <w:jc w:val="center"/>
        </w:trPr>
        <w:tc>
          <w:tcPr>
            <w:tcW w:w="495" w:type="dxa"/>
          </w:tcPr>
          <w:p w14:paraId="08E03DDD" w14:textId="06A92734" w:rsidR="00BA7DF3" w:rsidRPr="004C2946" w:rsidRDefault="00BA7DF3" w:rsidP="00927EB7">
            <w:pPr>
              <w:jc w:val="both"/>
              <w:rPr>
                <w:rFonts w:cs="Arial"/>
                <w:sz w:val="20"/>
                <w:szCs w:val="20"/>
              </w:rPr>
            </w:pPr>
          </w:p>
        </w:tc>
        <w:tc>
          <w:tcPr>
            <w:tcW w:w="525" w:type="dxa"/>
          </w:tcPr>
          <w:p w14:paraId="1DB1EB8E" w14:textId="77777777" w:rsidR="00BA7DF3" w:rsidRPr="00CC2943" w:rsidRDefault="00BA7DF3" w:rsidP="00927EB7">
            <w:pPr>
              <w:jc w:val="both"/>
              <w:rPr>
                <w:rFonts w:cs="Arial"/>
                <w:b/>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14:paraId="4DA656C4" w14:textId="77777777" w:rsidR="00BA7DF3" w:rsidRPr="004C2946" w:rsidRDefault="00BA7DF3" w:rsidP="00927EB7">
            <w:pPr>
              <w:jc w:val="both"/>
              <w:rPr>
                <w:rFonts w:cs="Arial"/>
                <w:sz w:val="20"/>
                <w:szCs w:val="20"/>
              </w:rPr>
            </w:pPr>
          </w:p>
        </w:tc>
        <w:tc>
          <w:tcPr>
            <w:tcW w:w="6231" w:type="dxa"/>
          </w:tcPr>
          <w:p w14:paraId="015B6F2E" w14:textId="77777777" w:rsidR="00BA7DF3" w:rsidRPr="00CC5900" w:rsidRDefault="00BA7DF3" w:rsidP="00927EB7">
            <w:pPr>
              <w:jc w:val="right"/>
              <w:rPr>
                <w:rFonts w:cs="Arial"/>
                <w:b/>
                <w:sz w:val="20"/>
                <w:szCs w:val="20"/>
              </w:rPr>
            </w:pPr>
            <w:r>
              <w:rPr>
                <w:rFonts w:cs="Arial"/>
                <w:b/>
                <w:sz w:val="20"/>
                <w:szCs w:val="20"/>
              </w:rPr>
              <w:t>GNSS Vulnerability</w:t>
            </w:r>
          </w:p>
        </w:tc>
        <w:tc>
          <w:tcPr>
            <w:tcW w:w="646" w:type="dxa"/>
            <w:shd w:val="clear" w:color="auto" w:fill="D9D9D9" w:themeFill="background1" w:themeFillShade="D9"/>
          </w:tcPr>
          <w:p w14:paraId="2BC4E040" w14:textId="77777777" w:rsidR="00BA7DF3" w:rsidRPr="004C2946" w:rsidRDefault="00BA7DF3" w:rsidP="00927EB7">
            <w:pPr>
              <w:jc w:val="center"/>
              <w:rPr>
                <w:rFonts w:cs="Arial"/>
                <w:sz w:val="20"/>
                <w:szCs w:val="20"/>
              </w:rPr>
            </w:pPr>
          </w:p>
        </w:tc>
        <w:tc>
          <w:tcPr>
            <w:tcW w:w="1650" w:type="dxa"/>
            <w:shd w:val="clear" w:color="auto" w:fill="D9D9D9" w:themeFill="background1" w:themeFillShade="D9"/>
          </w:tcPr>
          <w:p w14:paraId="3ADBB4FE" w14:textId="77777777" w:rsidR="00BA7DF3" w:rsidRPr="004C2946" w:rsidRDefault="00BA7DF3" w:rsidP="00927EB7">
            <w:pPr>
              <w:jc w:val="both"/>
              <w:rPr>
                <w:rFonts w:cs="Arial"/>
                <w:sz w:val="20"/>
                <w:szCs w:val="20"/>
              </w:rPr>
            </w:pPr>
          </w:p>
        </w:tc>
        <w:tc>
          <w:tcPr>
            <w:tcW w:w="3146" w:type="dxa"/>
            <w:shd w:val="clear" w:color="auto" w:fill="D9D9D9" w:themeFill="background1" w:themeFillShade="D9"/>
          </w:tcPr>
          <w:p w14:paraId="19BB4D07" w14:textId="77777777" w:rsidR="00BA7DF3" w:rsidRPr="004C2946" w:rsidRDefault="00BA7DF3" w:rsidP="00927EB7">
            <w:pPr>
              <w:rPr>
                <w:rFonts w:cs="Arial"/>
                <w:sz w:val="20"/>
                <w:szCs w:val="20"/>
              </w:rPr>
            </w:pPr>
          </w:p>
        </w:tc>
        <w:tc>
          <w:tcPr>
            <w:tcW w:w="682" w:type="dxa"/>
            <w:shd w:val="clear" w:color="auto" w:fill="D9D9D9" w:themeFill="background1" w:themeFillShade="D9"/>
          </w:tcPr>
          <w:p w14:paraId="4186D21F" w14:textId="77777777" w:rsidR="00BA7DF3" w:rsidRPr="004C2946" w:rsidRDefault="00BA7DF3" w:rsidP="00927EB7">
            <w:pPr>
              <w:jc w:val="both"/>
              <w:rPr>
                <w:rFonts w:cs="Arial"/>
                <w:sz w:val="20"/>
                <w:szCs w:val="20"/>
              </w:rPr>
            </w:pPr>
          </w:p>
        </w:tc>
      </w:tr>
      <w:tr w:rsidR="00D90BF8" w:rsidRPr="004C2946" w14:paraId="58AE65F2" w14:textId="77777777" w:rsidTr="00927EB7">
        <w:trPr>
          <w:jc w:val="center"/>
        </w:trPr>
        <w:tc>
          <w:tcPr>
            <w:tcW w:w="495" w:type="dxa"/>
          </w:tcPr>
          <w:p w14:paraId="3114142C" w14:textId="77777777" w:rsidR="00D90BF8" w:rsidRPr="004C2946" w:rsidRDefault="00D90BF8" w:rsidP="00927EB7">
            <w:pPr>
              <w:jc w:val="both"/>
              <w:rPr>
                <w:rFonts w:cs="Arial"/>
                <w:sz w:val="20"/>
                <w:szCs w:val="20"/>
              </w:rPr>
            </w:pPr>
          </w:p>
        </w:tc>
        <w:tc>
          <w:tcPr>
            <w:tcW w:w="525" w:type="dxa"/>
          </w:tcPr>
          <w:p w14:paraId="6A56B49F" w14:textId="77777777" w:rsidR="00D90BF8" w:rsidRPr="004C2946" w:rsidRDefault="00D90BF8" w:rsidP="00927EB7">
            <w:pPr>
              <w:jc w:val="both"/>
              <w:rPr>
                <w:rFonts w:cs="Arial"/>
                <w:sz w:val="20"/>
                <w:szCs w:val="20"/>
              </w:rPr>
            </w:pPr>
          </w:p>
        </w:tc>
        <w:tc>
          <w:tcPr>
            <w:tcW w:w="773" w:type="dxa"/>
          </w:tcPr>
          <w:p w14:paraId="1B5C3365" w14:textId="77777777" w:rsidR="00D90BF8" w:rsidRDefault="00D90BF8" w:rsidP="00927EB7">
            <w:pPr>
              <w:jc w:val="both"/>
              <w:rPr>
                <w:rFonts w:cs="Arial"/>
                <w:sz w:val="20"/>
                <w:szCs w:val="20"/>
              </w:rPr>
            </w:pPr>
            <w:r>
              <w:rPr>
                <w:rFonts w:cs="Arial"/>
                <w:sz w:val="20"/>
                <w:szCs w:val="20"/>
              </w:rPr>
              <w:t>3.2.1</w:t>
            </w:r>
          </w:p>
        </w:tc>
        <w:tc>
          <w:tcPr>
            <w:tcW w:w="6231" w:type="dxa"/>
          </w:tcPr>
          <w:p w14:paraId="3B2C784B" w14:textId="4A7C43B8" w:rsidR="00D90BF8" w:rsidRDefault="00D90BF8" w:rsidP="00927EB7">
            <w:pPr>
              <w:jc w:val="right"/>
              <w:rPr>
                <w:rFonts w:cs="Arial"/>
                <w:sz w:val="20"/>
                <w:szCs w:val="20"/>
              </w:rPr>
            </w:pPr>
            <w:r>
              <w:rPr>
                <w:rFonts w:cs="Arial"/>
                <w:sz w:val="20"/>
                <w:szCs w:val="20"/>
              </w:rPr>
              <w:t>Natural sources of vulnerability</w:t>
            </w:r>
          </w:p>
        </w:tc>
        <w:tc>
          <w:tcPr>
            <w:tcW w:w="646" w:type="dxa"/>
            <w:vMerge w:val="restart"/>
            <w:vAlign w:val="center"/>
          </w:tcPr>
          <w:p w14:paraId="340F9D7A" w14:textId="147A0CDD" w:rsidR="00D90BF8" w:rsidRDefault="00D90BF8" w:rsidP="00927EB7">
            <w:pPr>
              <w:jc w:val="center"/>
              <w:rPr>
                <w:rFonts w:cs="Arial"/>
                <w:sz w:val="20"/>
                <w:szCs w:val="20"/>
              </w:rPr>
            </w:pPr>
            <w:r>
              <w:rPr>
                <w:rFonts w:cs="Arial"/>
                <w:sz w:val="20"/>
                <w:szCs w:val="20"/>
              </w:rPr>
              <w:t>2</w:t>
            </w:r>
          </w:p>
        </w:tc>
        <w:tc>
          <w:tcPr>
            <w:tcW w:w="1650" w:type="dxa"/>
          </w:tcPr>
          <w:p w14:paraId="56192F0E" w14:textId="77777777" w:rsidR="00D90BF8" w:rsidRDefault="00D90BF8" w:rsidP="00927EB7">
            <w:pPr>
              <w:jc w:val="both"/>
              <w:rPr>
                <w:rFonts w:cs="Arial"/>
                <w:sz w:val="20"/>
                <w:szCs w:val="20"/>
              </w:rPr>
            </w:pPr>
          </w:p>
        </w:tc>
        <w:tc>
          <w:tcPr>
            <w:tcW w:w="3146" w:type="dxa"/>
          </w:tcPr>
          <w:p w14:paraId="1F2F0ED8" w14:textId="77777777" w:rsidR="00D90BF8" w:rsidRDefault="00D90BF8" w:rsidP="00927EB7">
            <w:pPr>
              <w:rPr>
                <w:rFonts w:cs="Arial"/>
                <w:sz w:val="20"/>
                <w:szCs w:val="20"/>
              </w:rPr>
            </w:pPr>
            <w:r>
              <w:rPr>
                <w:rFonts w:cs="Arial"/>
                <w:sz w:val="20"/>
                <w:szCs w:val="20"/>
              </w:rPr>
              <w:t>Rec R-129</w:t>
            </w:r>
          </w:p>
        </w:tc>
        <w:tc>
          <w:tcPr>
            <w:tcW w:w="682" w:type="dxa"/>
            <w:vMerge w:val="restart"/>
            <w:vAlign w:val="center"/>
          </w:tcPr>
          <w:p w14:paraId="6B593761" w14:textId="1BB68A3B" w:rsidR="00D90BF8" w:rsidRDefault="00D90BF8" w:rsidP="00927EB7">
            <w:pPr>
              <w:jc w:val="center"/>
              <w:rPr>
                <w:rFonts w:cs="Arial"/>
                <w:sz w:val="20"/>
                <w:szCs w:val="20"/>
              </w:rPr>
            </w:pPr>
            <w:r>
              <w:rPr>
                <w:rFonts w:cs="Arial"/>
                <w:sz w:val="20"/>
                <w:szCs w:val="20"/>
              </w:rPr>
              <w:t>6</w:t>
            </w:r>
          </w:p>
        </w:tc>
      </w:tr>
      <w:tr w:rsidR="00D90BF8" w:rsidRPr="004C2946" w14:paraId="45876004" w14:textId="77777777" w:rsidTr="00927EB7">
        <w:trPr>
          <w:jc w:val="center"/>
        </w:trPr>
        <w:tc>
          <w:tcPr>
            <w:tcW w:w="495" w:type="dxa"/>
          </w:tcPr>
          <w:p w14:paraId="7F57F720" w14:textId="77777777" w:rsidR="00D90BF8" w:rsidRPr="004C2946" w:rsidRDefault="00D90BF8" w:rsidP="00927EB7">
            <w:pPr>
              <w:jc w:val="both"/>
              <w:rPr>
                <w:rFonts w:cs="Arial"/>
                <w:sz w:val="20"/>
                <w:szCs w:val="20"/>
              </w:rPr>
            </w:pPr>
          </w:p>
        </w:tc>
        <w:tc>
          <w:tcPr>
            <w:tcW w:w="525" w:type="dxa"/>
          </w:tcPr>
          <w:p w14:paraId="6CB09330" w14:textId="77777777" w:rsidR="00D90BF8" w:rsidRPr="004C2946" w:rsidRDefault="00D90BF8" w:rsidP="00927EB7">
            <w:pPr>
              <w:jc w:val="both"/>
              <w:rPr>
                <w:rFonts w:cs="Arial"/>
                <w:sz w:val="20"/>
                <w:szCs w:val="20"/>
              </w:rPr>
            </w:pPr>
          </w:p>
        </w:tc>
        <w:tc>
          <w:tcPr>
            <w:tcW w:w="773" w:type="dxa"/>
          </w:tcPr>
          <w:p w14:paraId="4D0B8F59" w14:textId="775B1799" w:rsidR="00D90BF8" w:rsidRDefault="00D90BF8" w:rsidP="00927EB7">
            <w:pPr>
              <w:jc w:val="both"/>
              <w:rPr>
                <w:rFonts w:cs="Arial"/>
                <w:sz w:val="20"/>
                <w:szCs w:val="20"/>
              </w:rPr>
            </w:pPr>
            <w:r>
              <w:rPr>
                <w:rFonts w:cs="Arial"/>
                <w:sz w:val="20"/>
                <w:szCs w:val="20"/>
              </w:rPr>
              <w:t>3.2.2</w:t>
            </w:r>
          </w:p>
        </w:tc>
        <w:tc>
          <w:tcPr>
            <w:tcW w:w="6231" w:type="dxa"/>
          </w:tcPr>
          <w:p w14:paraId="4F872D5C" w14:textId="34339520" w:rsidR="00D90BF8" w:rsidRDefault="00D90BF8" w:rsidP="005D5A91">
            <w:pPr>
              <w:jc w:val="right"/>
              <w:rPr>
                <w:rFonts w:cs="Arial"/>
                <w:sz w:val="20"/>
                <w:szCs w:val="20"/>
              </w:rPr>
            </w:pPr>
            <w:r>
              <w:rPr>
                <w:rFonts w:cs="Arial"/>
                <w:sz w:val="20"/>
                <w:szCs w:val="20"/>
              </w:rPr>
              <w:t>Human sources of vulnerability</w:t>
            </w:r>
          </w:p>
        </w:tc>
        <w:tc>
          <w:tcPr>
            <w:tcW w:w="646" w:type="dxa"/>
            <w:vMerge/>
            <w:vAlign w:val="center"/>
          </w:tcPr>
          <w:p w14:paraId="0FE40F12" w14:textId="77777777" w:rsidR="00D90BF8" w:rsidRDefault="00D90BF8" w:rsidP="00927EB7">
            <w:pPr>
              <w:jc w:val="center"/>
              <w:rPr>
                <w:rFonts w:cs="Arial"/>
                <w:sz w:val="20"/>
                <w:szCs w:val="20"/>
              </w:rPr>
            </w:pPr>
          </w:p>
        </w:tc>
        <w:tc>
          <w:tcPr>
            <w:tcW w:w="1650" w:type="dxa"/>
          </w:tcPr>
          <w:p w14:paraId="3B22E78D" w14:textId="77777777" w:rsidR="00D90BF8" w:rsidRDefault="00D90BF8" w:rsidP="00927EB7">
            <w:pPr>
              <w:jc w:val="both"/>
              <w:rPr>
                <w:rFonts w:cs="Arial"/>
                <w:sz w:val="20"/>
                <w:szCs w:val="20"/>
              </w:rPr>
            </w:pPr>
          </w:p>
        </w:tc>
        <w:tc>
          <w:tcPr>
            <w:tcW w:w="3146" w:type="dxa"/>
          </w:tcPr>
          <w:p w14:paraId="4519E709" w14:textId="77777777" w:rsidR="00D90BF8" w:rsidRDefault="00D90BF8" w:rsidP="00927EB7">
            <w:pPr>
              <w:rPr>
                <w:rFonts w:cs="Arial"/>
                <w:sz w:val="20"/>
                <w:szCs w:val="20"/>
              </w:rPr>
            </w:pPr>
          </w:p>
        </w:tc>
        <w:tc>
          <w:tcPr>
            <w:tcW w:w="682" w:type="dxa"/>
            <w:vMerge/>
            <w:vAlign w:val="center"/>
          </w:tcPr>
          <w:p w14:paraId="0DC123CE" w14:textId="77777777" w:rsidR="00D90BF8" w:rsidRDefault="00D90BF8" w:rsidP="00927EB7">
            <w:pPr>
              <w:jc w:val="center"/>
              <w:rPr>
                <w:rFonts w:cs="Arial"/>
                <w:sz w:val="20"/>
                <w:szCs w:val="20"/>
              </w:rPr>
            </w:pPr>
          </w:p>
        </w:tc>
      </w:tr>
      <w:tr w:rsidR="00D90BF8" w:rsidRPr="004C2946" w14:paraId="63CF8054" w14:textId="77777777" w:rsidTr="00927EB7">
        <w:trPr>
          <w:jc w:val="center"/>
        </w:trPr>
        <w:tc>
          <w:tcPr>
            <w:tcW w:w="495" w:type="dxa"/>
          </w:tcPr>
          <w:p w14:paraId="734678F5" w14:textId="77777777" w:rsidR="00D90BF8" w:rsidRPr="004C2946" w:rsidRDefault="00D90BF8" w:rsidP="00927EB7">
            <w:pPr>
              <w:jc w:val="both"/>
              <w:rPr>
                <w:rFonts w:cs="Arial"/>
                <w:sz w:val="20"/>
                <w:szCs w:val="20"/>
              </w:rPr>
            </w:pPr>
          </w:p>
        </w:tc>
        <w:tc>
          <w:tcPr>
            <w:tcW w:w="525" w:type="dxa"/>
          </w:tcPr>
          <w:p w14:paraId="719B320E" w14:textId="77777777" w:rsidR="00D90BF8" w:rsidRPr="004C2946" w:rsidRDefault="00D90BF8" w:rsidP="00927EB7">
            <w:pPr>
              <w:jc w:val="both"/>
              <w:rPr>
                <w:rFonts w:cs="Arial"/>
                <w:sz w:val="20"/>
                <w:szCs w:val="20"/>
              </w:rPr>
            </w:pPr>
          </w:p>
        </w:tc>
        <w:tc>
          <w:tcPr>
            <w:tcW w:w="773" w:type="dxa"/>
          </w:tcPr>
          <w:p w14:paraId="69DC4862" w14:textId="2A7AF394" w:rsidR="00D90BF8" w:rsidRDefault="00D90BF8" w:rsidP="00927EB7">
            <w:pPr>
              <w:jc w:val="both"/>
              <w:rPr>
                <w:rFonts w:cs="Arial"/>
                <w:sz w:val="20"/>
                <w:szCs w:val="20"/>
              </w:rPr>
            </w:pPr>
            <w:r>
              <w:rPr>
                <w:rFonts w:cs="Arial"/>
                <w:sz w:val="20"/>
                <w:szCs w:val="20"/>
              </w:rPr>
              <w:t>3.2.3</w:t>
            </w:r>
          </w:p>
        </w:tc>
        <w:tc>
          <w:tcPr>
            <w:tcW w:w="6231" w:type="dxa"/>
          </w:tcPr>
          <w:p w14:paraId="42D1B6D6" w14:textId="39ECBAB3" w:rsidR="00D90BF8" w:rsidRDefault="00D90BF8" w:rsidP="00927EB7">
            <w:pPr>
              <w:jc w:val="right"/>
              <w:rPr>
                <w:rFonts w:cs="Arial"/>
                <w:sz w:val="20"/>
                <w:szCs w:val="20"/>
              </w:rPr>
            </w:pPr>
            <w:r>
              <w:rPr>
                <w:rFonts w:cs="Arial"/>
                <w:sz w:val="20"/>
                <w:szCs w:val="20"/>
              </w:rPr>
              <w:t>Mitigation measures</w:t>
            </w:r>
          </w:p>
        </w:tc>
        <w:tc>
          <w:tcPr>
            <w:tcW w:w="646" w:type="dxa"/>
            <w:vMerge/>
            <w:vAlign w:val="center"/>
          </w:tcPr>
          <w:p w14:paraId="0260046A" w14:textId="77777777" w:rsidR="00D90BF8" w:rsidRDefault="00D90BF8" w:rsidP="00927EB7">
            <w:pPr>
              <w:jc w:val="center"/>
              <w:rPr>
                <w:rFonts w:cs="Arial"/>
                <w:sz w:val="20"/>
                <w:szCs w:val="20"/>
              </w:rPr>
            </w:pPr>
          </w:p>
        </w:tc>
        <w:tc>
          <w:tcPr>
            <w:tcW w:w="1650" w:type="dxa"/>
          </w:tcPr>
          <w:p w14:paraId="389613BA" w14:textId="77777777" w:rsidR="00D90BF8" w:rsidRDefault="00D90BF8" w:rsidP="00927EB7">
            <w:pPr>
              <w:jc w:val="both"/>
              <w:rPr>
                <w:rFonts w:cs="Arial"/>
                <w:sz w:val="20"/>
                <w:szCs w:val="20"/>
              </w:rPr>
            </w:pPr>
          </w:p>
        </w:tc>
        <w:tc>
          <w:tcPr>
            <w:tcW w:w="3146" w:type="dxa"/>
          </w:tcPr>
          <w:p w14:paraId="707F8968" w14:textId="77777777" w:rsidR="00D90BF8" w:rsidRDefault="00D90BF8" w:rsidP="00927EB7">
            <w:pPr>
              <w:rPr>
                <w:rFonts w:cs="Arial"/>
                <w:sz w:val="20"/>
                <w:szCs w:val="20"/>
              </w:rPr>
            </w:pPr>
          </w:p>
        </w:tc>
        <w:tc>
          <w:tcPr>
            <w:tcW w:w="682" w:type="dxa"/>
            <w:vMerge/>
            <w:vAlign w:val="center"/>
          </w:tcPr>
          <w:p w14:paraId="67C74C85" w14:textId="77777777" w:rsidR="00D90BF8" w:rsidRDefault="00D90BF8" w:rsidP="00927EB7">
            <w:pPr>
              <w:jc w:val="center"/>
              <w:rPr>
                <w:rFonts w:cs="Arial"/>
                <w:sz w:val="20"/>
                <w:szCs w:val="20"/>
              </w:rPr>
            </w:pPr>
          </w:p>
        </w:tc>
      </w:tr>
    </w:tbl>
    <w:p w14:paraId="354384AD" w14:textId="77777777" w:rsidR="00BA7DF3" w:rsidRPr="00BA7DF3" w:rsidRDefault="00BA7DF3" w:rsidP="00BA7DF3">
      <w:pPr>
        <w:rPr>
          <w:lang w:eastAsia="de-DE"/>
        </w:rPr>
      </w:pPr>
    </w:p>
    <w:p w14:paraId="054BA225" w14:textId="77777777" w:rsidR="00850F78" w:rsidRDefault="00850F78">
      <w:pPr>
        <w:rPr>
          <w:rFonts w:eastAsia="MS Mincho"/>
          <w:b/>
          <w:kern w:val="28"/>
          <w:sz w:val="24"/>
          <w:szCs w:val="20"/>
          <w:lang w:eastAsia="de-DE"/>
        </w:rPr>
      </w:pPr>
      <w:r>
        <w:br w:type="page"/>
      </w:r>
    </w:p>
    <w:p w14:paraId="7AA85589" w14:textId="165FF981" w:rsidR="009F6F9A" w:rsidRDefault="00BB65F8" w:rsidP="009F6F9A">
      <w:pPr>
        <w:pStyle w:val="Heading2"/>
      </w:pPr>
      <w:bookmarkStart w:id="69" w:name="_Toc417630486"/>
      <w:r>
        <w:lastRenderedPageBreak/>
        <w:t xml:space="preserve">Module 4 - </w:t>
      </w:r>
      <w:r w:rsidR="00521DB4">
        <w:t>Position, Navigation and Timing</w:t>
      </w:r>
      <w:bookmarkEnd w:id="69"/>
    </w:p>
    <w:p w14:paraId="26E65F02" w14:textId="77777777" w:rsidR="009F6F9A" w:rsidRDefault="009F6F9A" w:rsidP="009F6F9A">
      <w:pPr>
        <w:pStyle w:val="Heading3"/>
      </w:pPr>
      <w:r>
        <w:t>Scope</w:t>
      </w:r>
    </w:p>
    <w:p w14:paraId="6ED79B7A" w14:textId="03AC54C5" w:rsidR="009F6F9A" w:rsidRDefault="009F6F9A" w:rsidP="009F6F9A">
      <w:pPr>
        <w:rPr>
          <w:lang w:eastAsia="de-DE"/>
        </w:rPr>
      </w:pPr>
      <w:r>
        <w:rPr>
          <w:lang w:eastAsia="de-DE"/>
        </w:rPr>
        <w:t>This module</w:t>
      </w:r>
      <w:r w:rsidR="00521DB4">
        <w:rPr>
          <w:lang w:eastAsia="de-DE"/>
        </w:rPr>
        <w:t xml:space="preserve"> </w:t>
      </w:r>
      <w:r w:rsidR="00521DB4">
        <w:rPr>
          <w:rFonts w:cs="Arial"/>
        </w:rPr>
        <w:t xml:space="preserve">describes why an uninterrupted </w:t>
      </w:r>
      <w:r w:rsidR="00536761">
        <w:rPr>
          <w:rFonts w:cs="Arial"/>
        </w:rPr>
        <w:t>determination of position</w:t>
      </w:r>
      <w:r w:rsidR="00521DB4">
        <w:rPr>
          <w:rFonts w:cs="Arial"/>
        </w:rPr>
        <w:t>, navigation and coordinated time is essential to e-Navigation</w:t>
      </w:r>
      <w:r>
        <w:rPr>
          <w:rFonts w:cs="Arial"/>
        </w:rPr>
        <w:t>.</w:t>
      </w:r>
    </w:p>
    <w:p w14:paraId="607489A9" w14:textId="77777777" w:rsidR="009F6F9A" w:rsidRDefault="009F6F9A" w:rsidP="009F6F9A">
      <w:pPr>
        <w:pStyle w:val="List1"/>
        <w:numPr>
          <w:ilvl w:val="0"/>
          <w:numId w:val="0"/>
        </w:numPr>
        <w:rPr>
          <w:rFonts w:cs="Arial"/>
        </w:rPr>
      </w:pPr>
    </w:p>
    <w:p w14:paraId="71D1F96D" w14:textId="77777777" w:rsidR="009F6F9A" w:rsidRDefault="009F6F9A" w:rsidP="009F6F9A">
      <w:pPr>
        <w:pStyle w:val="Heading3"/>
      </w:pPr>
      <w:r>
        <w:t>Learning Objectives</w:t>
      </w:r>
    </w:p>
    <w:p w14:paraId="1F5AAD0E" w14:textId="6F1328DD" w:rsidR="00460872" w:rsidRDefault="009F6F9A" w:rsidP="009F6F9A">
      <w:pPr>
        <w:rPr>
          <w:lang w:eastAsia="de-DE"/>
        </w:rPr>
      </w:pPr>
      <w:r>
        <w:rPr>
          <w:lang w:eastAsia="de-DE"/>
        </w:rPr>
        <w:t xml:space="preserve">To gain a </w:t>
      </w:r>
      <w:r w:rsidR="00EF253E">
        <w:rPr>
          <w:b/>
          <w:lang w:eastAsia="de-DE"/>
        </w:rPr>
        <w:t>satisfactory</w:t>
      </w:r>
      <w:r w:rsidR="00B83254">
        <w:rPr>
          <w:b/>
          <w:lang w:eastAsia="de-DE"/>
        </w:rPr>
        <w:t xml:space="preserve"> </w:t>
      </w:r>
      <w:r w:rsidR="00B83254">
        <w:rPr>
          <w:lang w:eastAsia="de-DE"/>
        </w:rPr>
        <w:t>understanding</w:t>
      </w:r>
      <w:r w:rsidR="00536761">
        <w:rPr>
          <w:lang w:eastAsia="de-DE"/>
        </w:rPr>
        <w:t xml:space="preserve"> of </w:t>
      </w:r>
      <w:r w:rsidR="00850F78">
        <w:rPr>
          <w:lang w:eastAsia="de-DE"/>
        </w:rPr>
        <w:t>how</w:t>
      </w:r>
      <w:r w:rsidR="00536761">
        <w:rPr>
          <w:lang w:eastAsia="de-DE"/>
        </w:rPr>
        <w:t xml:space="preserve"> continuous timing and position at sea can be obtained</w:t>
      </w:r>
    </w:p>
    <w:p w14:paraId="74ADBFA2" w14:textId="77777777" w:rsidR="00B83254" w:rsidRDefault="00B83254" w:rsidP="009F6F9A">
      <w:pPr>
        <w:rPr>
          <w:rFonts w:cs="Arial"/>
        </w:rPr>
      </w:pPr>
    </w:p>
    <w:p w14:paraId="489DA9FB" w14:textId="45FB2121" w:rsidR="00460872" w:rsidRDefault="00460872" w:rsidP="00460872">
      <w:r>
        <w:t>2.</w:t>
      </w:r>
      <w:r w:rsidR="00850F78">
        <w:t>4</w:t>
      </w:r>
      <w:r>
        <w:t xml:space="preserve">.3 </w:t>
      </w:r>
      <w:r w:rsidRPr="008214BE">
        <w:t xml:space="preserve">DETAILED TEACHING SYLLABUS FOR MODULE </w:t>
      </w:r>
      <w:del w:id="70" w:author="Alan Grant" w:date="2015-04-21T13:59:00Z">
        <w:r w:rsidR="009F6F9A" w:rsidDel="004D72B1">
          <w:delText>3</w:delText>
        </w:r>
        <w:r w:rsidRPr="008214BE" w:rsidDel="004D72B1">
          <w:delText xml:space="preserve"> </w:delText>
        </w:r>
      </w:del>
      <w:ins w:id="71" w:author="Alan Grant" w:date="2015-04-21T13:59:00Z">
        <w:r w:rsidR="004D72B1">
          <w:t>4</w:t>
        </w:r>
        <w:r w:rsidR="004D72B1" w:rsidRPr="008214BE">
          <w:t xml:space="preserve"> </w:t>
        </w:r>
      </w:ins>
      <w:r w:rsidRPr="008214BE">
        <w:t xml:space="preserve">– </w:t>
      </w:r>
      <w:r w:rsidR="00EF253E">
        <w:t>POSITION, NAVIGATION AND TIMING</w:t>
      </w:r>
    </w:p>
    <w:p w14:paraId="638ECD09" w14:textId="4DD59D26" w:rsidR="00460872" w:rsidRPr="00CC2DDF" w:rsidRDefault="00460872" w:rsidP="00460872">
      <w:pPr>
        <w:pStyle w:val="Table"/>
      </w:pPr>
      <w:r w:rsidRPr="00CC2DDF">
        <w:rPr>
          <w:rFonts w:cs="Arial"/>
          <w:sz w:val="20"/>
        </w:rPr>
        <w:t xml:space="preserve">Detailed Teaching Syllabus Module </w:t>
      </w:r>
      <w:r w:rsidR="00850F78">
        <w:rPr>
          <w:rFonts w:cs="Arial"/>
          <w:sz w:val="20"/>
        </w:rPr>
        <w:t>4</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460872" w14:paraId="319C396F" w14:textId="77777777" w:rsidTr="00EF253E">
        <w:trPr>
          <w:cantSplit/>
          <w:trHeight w:val="1514"/>
          <w:jc w:val="center"/>
        </w:trPr>
        <w:tc>
          <w:tcPr>
            <w:tcW w:w="495" w:type="dxa"/>
            <w:textDirection w:val="btLr"/>
            <w:vAlign w:val="center"/>
          </w:tcPr>
          <w:p w14:paraId="785CBDB7" w14:textId="77777777"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18E70174" w14:textId="77777777"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14:paraId="712F8F3C" w14:textId="77777777" w:rsidR="00460872" w:rsidRDefault="00460872" w:rsidP="009F6F9A">
            <w:pPr>
              <w:ind w:left="113" w:right="113"/>
              <w:jc w:val="center"/>
              <w:rPr>
                <w:rFonts w:cs="Arial"/>
                <w:b/>
                <w:sz w:val="20"/>
                <w:szCs w:val="20"/>
              </w:rPr>
            </w:pPr>
            <w:r>
              <w:rPr>
                <w:rFonts w:cs="Arial"/>
                <w:b/>
                <w:sz w:val="20"/>
                <w:szCs w:val="20"/>
              </w:rPr>
              <w:t>Sub-element</w:t>
            </w:r>
          </w:p>
        </w:tc>
        <w:tc>
          <w:tcPr>
            <w:tcW w:w="6231" w:type="dxa"/>
            <w:vAlign w:val="center"/>
          </w:tcPr>
          <w:p w14:paraId="4896F7AB" w14:textId="77777777"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14:paraId="62A83329" w14:textId="77777777"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14:paraId="69BF9624" w14:textId="77777777" w:rsidR="00460872" w:rsidRDefault="00460872" w:rsidP="009F6F9A">
            <w:pPr>
              <w:jc w:val="center"/>
              <w:rPr>
                <w:rFonts w:cs="Arial"/>
                <w:b/>
                <w:sz w:val="20"/>
                <w:szCs w:val="20"/>
              </w:rPr>
            </w:pPr>
            <w:r>
              <w:rPr>
                <w:rFonts w:cs="Arial"/>
                <w:b/>
                <w:sz w:val="20"/>
                <w:szCs w:val="20"/>
              </w:rPr>
              <w:t>Recommended training aids and exercises</w:t>
            </w:r>
          </w:p>
        </w:tc>
        <w:tc>
          <w:tcPr>
            <w:tcW w:w="3146" w:type="dxa"/>
            <w:vAlign w:val="center"/>
          </w:tcPr>
          <w:p w14:paraId="75EFD2A5" w14:textId="77777777" w:rsidR="00460872" w:rsidRDefault="00460872" w:rsidP="009F6F9A">
            <w:pPr>
              <w:jc w:val="center"/>
              <w:rPr>
                <w:rFonts w:cs="Arial"/>
                <w:b/>
                <w:sz w:val="20"/>
                <w:szCs w:val="20"/>
              </w:rPr>
            </w:pPr>
            <w:r>
              <w:rPr>
                <w:rFonts w:cs="Arial"/>
                <w:b/>
                <w:sz w:val="20"/>
                <w:szCs w:val="20"/>
              </w:rPr>
              <w:t>References</w:t>
            </w:r>
          </w:p>
          <w:p w14:paraId="0C70EF8B" w14:textId="77777777" w:rsidR="00460872" w:rsidRDefault="00460872" w:rsidP="009F6F9A">
            <w:pPr>
              <w:jc w:val="center"/>
              <w:rPr>
                <w:rFonts w:cs="Arial"/>
                <w:sz w:val="20"/>
                <w:szCs w:val="20"/>
              </w:rPr>
            </w:pPr>
          </w:p>
          <w:p w14:paraId="63A254AD" w14:textId="77777777" w:rsidR="00460872" w:rsidRDefault="00460872" w:rsidP="009F6F9A">
            <w:pPr>
              <w:jc w:val="center"/>
              <w:rPr>
                <w:rFonts w:cs="Arial"/>
                <w:sz w:val="20"/>
                <w:szCs w:val="20"/>
              </w:rPr>
            </w:pPr>
            <w:r>
              <w:rPr>
                <w:rFonts w:cs="Arial"/>
                <w:sz w:val="20"/>
                <w:szCs w:val="20"/>
              </w:rPr>
              <w:t>Rec = Recommendation</w:t>
            </w:r>
          </w:p>
          <w:p w14:paraId="65975EFE" w14:textId="77777777"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14:paraId="7B24108F" w14:textId="77777777" w:rsidR="00460872" w:rsidRDefault="00460872" w:rsidP="009F6F9A">
            <w:pPr>
              <w:ind w:left="113" w:right="113"/>
              <w:jc w:val="center"/>
              <w:rPr>
                <w:rFonts w:cs="Arial"/>
                <w:b/>
                <w:sz w:val="20"/>
                <w:szCs w:val="20"/>
              </w:rPr>
            </w:pPr>
            <w:r>
              <w:rPr>
                <w:rFonts w:cs="Arial"/>
                <w:b/>
                <w:sz w:val="20"/>
                <w:szCs w:val="20"/>
              </w:rPr>
              <w:t>Lecture No.</w:t>
            </w:r>
          </w:p>
        </w:tc>
      </w:tr>
      <w:tr w:rsidR="00D90BF8" w14:paraId="273CE673" w14:textId="77777777" w:rsidTr="00D90BF8">
        <w:trPr>
          <w:jc w:val="center"/>
        </w:trPr>
        <w:tc>
          <w:tcPr>
            <w:tcW w:w="495" w:type="dxa"/>
          </w:tcPr>
          <w:p w14:paraId="515417FD" w14:textId="697CED3B" w:rsidR="00D90BF8" w:rsidRDefault="00D90BF8"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14:paraId="22291563" w14:textId="77777777" w:rsidR="00D90BF8" w:rsidRDefault="00D90BF8" w:rsidP="009F6F9A">
            <w:pPr>
              <w:jc w:val="both"/>
              <w:rPr>
                <w:rFonts w:cs="Arial"/>
                <w:b/>
                <w:sz w:val="20"/>
                <w:szCs w:val="20"/>
              </w:rPr>
            </w:pPr>
          </w:p>
        </w:tc>
        <w:tc>
          <w:tcPr>
            <w:tcW w:w="773" w:type="dxa"/>
            <w:vMerge w:val="restart"/>
            <w:shd w:val="clear" w:color="auto" w:fill="D9D9D9" w:themeFill="background1" w:themeFillShade="D9"/>
          </w:tcPr>
          <w:p w14:paraId="1D262D97" w14:textId="77777777" w:rsidR="00D90BF8" w:rsidRDefault="00D90BF8" w:rsidP="009F6F9A">
            <w:pPr>
              <w:jc w:val="both"/>
              <w:rPr>
                <w:rFonts w:cs="Arial"/>
                <w:b/>
                <w:sz w:val="20"/>
                <w:szCs w:val="20"/>
              </w:rPr>
            </w:pPr>
          </w:p>
        </w:tc>
        <w:tc>
          <w:tcPr>
            <w:tcW w:w="6231" w:type="dxa"/>
          </w:tcPr>
          <w:p w14:paraId="5CAFBD4A" w14:textId="1DEE48E4" w:rsidR="00D90BF8" w:rsidRDefault="00D90BF8" w:rsidP="009F6F9A">
            <w:pPr>
              <w:jc w:val="center"/>
              <w:rPr>
                <w:rFonts w:cs="Arial"/>
                <w:b/>
                <w:sz w:val="20"/>
                <w:szCs w:val="20"/>
              </w:rPr>
            </w:pPr>
            <w:r>
              <w:rPr>
                <w:rFonts w:cs="Arial"/>
                <w:b/>
                <w:sz w:val="20"/>
                <w:szCs w:val="20"/>
              </w:rPr>
              <w:t>Position, Navigation and Timing</w:t>
            </w:r>
          </w:p>
        </w:tc>
        <w:tc>
          <w:tcPr>
            <w:tcW w:w="646" w:type="dxa"/>
            <w:vMerge w:val="restart"/>
            <w:shd w:val="clear" w:color="auto" w:fill="D9D9D9" w:themeFill="background1" w:themeFillShade="D9"/>
          </w:tcPr>
          <w:p w14:paraId="5CFDAC01" w14:textId="77777777" w:rsidR="00D90BF8" w:rsidRDefault="00D90BF8" w:rsidP="009F6F9A">
            <w:pPr>
              <w:jc w:val="both"/>
              <w:rPr>
                <w:rFonts w:cs="Arial"/>
                <w:b/>
                <w:sz w:val="20"/>
                <w:szCs w:val="20"/>
              </w:rPr>
            </w:pPr>
          </w:p>
        </w:tc>
        <w:tc>
          <w:tcPr>
            <w:tcW w:w="1650" w:type="dxa"/>
            <w:vMerge w:val="restart"/>
            <w:shd w:val="clear" w:color="auto" w:fill="D9D9D9" w:themeFill="background1" w:themeFillShade="D9"/>
          </w:tcPr>
          <w:p w14:paraId="0ABC8054" w14:textId="77777777" w:rsidR="00D90BF8" w:rsidRDefault="00D90BF8" w:rsidP="009F6F9A">
            <w:pPr>
              <w:jc w:val="both"/>
              <w:rPr>
                <w:rFonts w:cs="Arial"/>
                <w:b/>
                <w:sz w:val="20"/>
                <w:szCs w:val="20"/>
              </w:rPr>
            </w:pPr>
          </w:p>
        </w:tc>
        <w:tc>
          <w:tcPr>
            <w:tcW w:w="3146" w:type="dxa"/>
            <w:vMerge w:val="restart"/>
            <w:shd w:val="clear" w:color="auto" w:fill="D9D9D9" w:themeFill="background1" w:themeFillShade="D9"/>
          </w:tcPr>
          <w:p w14:paraId="7C93C172" w14:textId="77777777" w:rsidR="00D90BF8" w:rsidRDefault="00D90BF8" w:rsidP="009F6F9A">
            <w:pPr>
              <w:jc w:val="both"/>
              <w:rPr>
                <w:rFonts w:cs="Arial"/>
                <w:b/>
                <w:sz w:val="20"/>
                <w:szCs w:val="20"/>
              </w:rPr>
            </w:pPr>
          </w:p>
        </w:tc>
        <w:tc>
          <w:tcPr>
            <w:tcW w:w="682" w:type="dxa"/>
            <w:vMerge w:val="restart"/>
            <w:shd w:val="clear" w:color="auto" w:fill="D9D9D9" w:themeFill="background1" w:themeFillShade="D9"/>
          </w:tcPr>
          <w:p w14:paraId="4B7135B0" w14:textId="77777777" w:rsidR="00D90BF8" w:rsidRDefault="00D90BF8" w:rsidP="009F6F9A">
            <w:pPr>
              <w:jc w:val="both"/>
              <w:rPr>
                <w:rFonts w:cs="Arial"/>
                <w:sz w:val="20"/>
                <w:szCs w:val="20"/>
              </w:rPr>
            </w:pPr>
          </w:p>
          <w:p w14:paraId="512583C4" w14:textId="77777777" w:rsidR="00D90BF8" w:rsidRDefault="00D90BF8" w:rsidP="009F6F9A">
            <w:pPr>
              <w:jc w:val="center"/>
              <w:rPr>
                <w:rFonts w:cs="Arial"/>
                <w:b/>
                <w:sz w:val="20"/>
                <w:szCs w:val="20"/>
              </w:rPr>
            </w:pPr>
          </w:p>
        </w:tc>
      </w:tr>
      <w:tr w:rsidR="00D90BF8" w:rsidRPr="004C2946" w14:paraId="50554322" w14:textId="77777777" w:rsidTr="00D90BF8">
        <w:trPr>
          <w:jc w:val="center"/>
        </w:trPr>
        <w:tc>
          <w:tcPr>
            <w:tcW w:w="495" w:type="dxa"/>
          </w:tcPr>
          <w:p w14:paraId="666180FF" w14:textId="77777777" w:rsidR="00D90BF8" w:rsidRPr="004C2946" w:rsidRDefault="00D90BF8" w:rsidP="009F6F9A">
            <w:pPr>
              <w:jc w:val="both"/>
              <w:rPr>
                <w:rFonts w:cs="Arial"/>
                <w:sz w:val="20"/>
                <w:szCs w:val="20"/>
              </w:rPr>
            </w:pPr>
          </w:p>
        </w:tc>
        <w:tc>
          <w:tcPr>
            <w:tcW w:w="525" w:type="dxa"/>
          </w:tcPr>
          <w:p w14:paraId="459EB1D2" w14:textId="0BF4699B" w:rsidR="00D90BF8" w:rsidRPr="00CC2943" w:rsidRDefault="00D90BF8" w:rsidP="009F6F9A">
            <w:pPr>
              <w:jc w:val="both"/>
              <w:rPr>
                <w:rFonts w:cs="Arial"/>
                <w:b/>
                <w:sz w:val="20"/>
                <w:szCs w:val="20"/>
              </w:rPr>
            </w:pPr>
            <w:r>
              <w:rPr>
                <w:rFonts w:cs="Arial"/>
                <w:b/>
                <w:sz w:val="20"/>
                <w:szCs w:val="20"/>
              </w:rPr>
              <w:t>4</w:t>
            </w:r>
            <w:r w:rsidRPr="00CC2943">
              <w:rPr>
                <w:rFonts w:cs="Arial"/>
                <w:b/>
                <w:sz w:val="20"/>
                <w:szCs w:val="20"/>
              </w:rPr>
              <w:t>.1</w:t>
            </w:r>
          </w:p>
        </w:tc>
        <w:tc>
          <w:tcPr>
            <w:tcW w:w="773" w:type="dxa"/>
            <w:vMerge/>
            <w:shd w:val="clear" w:color="auto" w:fill="D9D9D9" w:themeFill="background1" w:themeFillShade="D9"/>
          </w:tcPr>
          <w:p w14:paraId="74189070" w14:textId="77777777" w:rsidR="00D90BF8" w:rsidRPr="004C2946" w:rsidRDefault="00D90BF8" w:rsidP="009F6F9A">
            <w:pPr>
              <w:jc w:val="both"/>
              <w:rPr>
                <w:rFonts w:cs="Arial"/>
                <w:sz w:val="20"/>
                <w:szCs w:val="20"/>
              </w:rPr>
            </w:pPr>
          </w:p>
        </w:tc>
        <w:tc>
          <w:tcPr>
            <w:tcW w:w="6231" w:type="dxa"/>
          </w:tcPr>
          <w:p w14:paraId="6D6A2001" w14:textId="449BBDC1" w:rsidR="00D90BF8" w:rsidRPr="004C2946" w:rsidRDefault="001A49D0" w:rsidP="001A49D0">
            <w:pPr>
              <w:jc w:val="right"/>
              <w:rPr>
                <w:rFonts w:cs="Arial"/>
                <w:b/>
                <w:sz w:val="20"/>
                <w:szCs w:val="20"/>
              </w:rPr>
            </w:pPr>
            <w:ins w:id="72" w:author="Alan Grant" w:date="2015-04-21T13:38:00Z">
              <w:r>
                <w:rPr>
                  <w:rFonts w:cs="Arial"/>
                  <w:b/>
                  <w:sz w:val="20"/>
                  <w:szCs w:val="20"/>
                </w:rPr>
                <w:t xml:space="preserve">Considerations for </w:t>
              </w:r>
            </w:ins>
            <w:r w:rsidR="00D90BF8">
              <w:rPr>
                <w:rFonts w:cs="Arial"/>
                <w:b/>
                <w:sz w:val="20"/>
                <w:szCs w:val="20"/>
              </w:rPr>
              <w:t xml:space="preserve">Resilient PNT </w:t>
            </w:r>
            <w:del w:id="73" w:author="Alan Grant" w:date="2015-04-21T13:38:00Z">
              <w:r w:rsidR="00D90BF8" w:rsidDel="001A49D0">
                <w:rPr>
                  <w:rFonts w:cs="Arial"/>
                  <w:b/>
                  <w:sz w:val="20"/>
                  <w:szCs w:val="20"/>
                </w:rPr>
                <w:delText>systems</w:delText>
              </w:r>
            </w:del>
          </w:p>
        </w:tc>
        <w:tc>
          <w:tcPr>
            <w:tcW w:w="646" w:type="dxa"/>
            <w:vMerge/>
            <w:shd w:val="clear" w:color="auto" w:fill="D9D9D9" w:themeFill="background1" w:themeFillShade="D9"/>
          </w:tcPr>
          <w:p w14:paraId="1B5AC85E" w14:textId="77777777" w:rsidR="00D90BF8" w:rsidRPr="004C2946" w:rsidRDefault="00D90BF8" w:rsidP="009F6F9A">
            <w:pPr>
              <w:jc w:val="center"/>
              <w:rPr>
                <w:rFonts w:cs="Arial"/>
                <w:sz w:val="20"/>
                <w:szCs w:val="20"/>
              </w:rPr>
            </w:pPr>
          </w:p>
        </w:tc>
        <w:tc>
          <w:tcPr>
            <w:tcW w:w="1650" w:type="dxa"/>
            <w:vMerge/>
            <w:shd w:val="clear" w:color="auto" w:fill="D9D9D9" w:themeFill="background1" w:themeFillShade="D9"/>
          </w:tcPr>
          <w:p w14:paraId="04C57753" w14:textId="77777777" w:rsidR="00D90BF8" w:rsidRDefault="00D90BF8" w:rsidP="009F6F9A">
            <w:pPr>
              <w:jc w:val="both"/>
              <w:rPr>
                <w:rFonts w:cs="Arial"/>
                <w:sz w:val="20"/>
                <w:szCs w:val="20"/>
              </w:rPr>
            </w:pPr>
          </w:p>
        </w:tc>
        <w:tc>
          <w:tcPr>
            <w:tcW w:w="3146" w:type="dxa"/>
            <w:vMerge/>
          </w:tcPr>
          <w:p w14:paraId="267F4EF8" w14:textId="77777777" w:rsidR="00D90BF8" w:rsidRPr="004C2946" w:rsidRDefault="00D90BF8" w:rsidP="009F6F9A">
            <w:pPr>
              <w:jc w:val="both"/>
              <w:rPr>
                <w:rFonts w:cs="Arial"/>
                <w:sz w:val="20"/>
                <w:szCs w:val="20"/>
              </w:rPr>
            </w:pPr>
          </w:p>
        </w:tc>
        <w:tc>
          <w:tcPr>
            <w:tcW w:w="682" w:type="dxa"/>
            <w:vMerge/>
            <w:shd w:val="clear" w:color="auto" w:fill="D9D9D9" w:themeFill="background1" w:themeFillShade="D9"/>
          </w:tcPr>
          <w:p w14:paraId="7D055330" w14:textId="77777777" w:rsidR="00D90BF8" w:rsidRPr="004C2946" w:rsidRDefault="00D90BF8" w:rsidP="009F6F9A">
            <w:pPr>
              <w:jc w:val="center"/>
              <w:rPr>
                <w:rFonts w:cs="Arial"/>
                <w:sz w:val="20"/>
                <w:szCs w:val="20"/>
              </w:rPr>
            </w:pPr>
          </w:p>
        </w:tc>
      </w:tr>
      <w:tr w:rsidR="00D90BF8" w:rsidRPr="004C2946" w14:paraId="14623310" w14:textId="77777777" w:rsidTr="00D90BF8">
        <w:trPr>
          <w:jc w:val="center"/>
        </w:trPr>
        <w:tc>
          <w:tcPr>
            <w:tcW w:w="495" w:type="dxa"/>
          </w:tcPr>
          <w:p w14:paraId="2B260C5F" w14:textId="77777777" w:rsidR="00D90BF8" w:rsidRPr="004C2946" w:rsidRDefault="00D90BF8" w:rsidP="009F6F9A">
            <w:pPr>
              <w:jc w:val="both"/>
              <w:rPr>
                <w:rFonts w:cs="Arial"/>
                <w:sz w:val="20"/>
                <w:szCs w:val="20"/>
              </w:rPr>
            </w:pPr>
          </w:p>
        </w:tc>
        <w:tc>
          <w:tcPr>
            <w:tcW w:w="525" w:type="dxa"/>
          </w:tcPr>
          <w:p w14:paraId="6DB55CD8" w14:textId="77777777" w:rsidR="00D90BF8" w:rsidRPr="004C2946" w:rsidRDefault="00D90BF8" w:rsidP="009F6F9A">
            <w:pPr>
              <w:jc w:val="both"/>
              <w:rPr>
                <w:rFonts w:cs="Arial"/>
                <w:sz w:val="20"/>
                <w:szCs w:val="20"/>
              </w:rPr>
            </w:pPr>
          </w:p>
        </w:tc>
        <w:tc>
          <w:tcPr>
            <w:tcW w:w="773" w:type="dxa"/>
          </w:tcPr>
          <w:p w14:paraId="61B7BD7B" w14:textId="3DCC7153" w:rsidR="00D90BF8" w:rsidRDefault="00D90BF8" w:rsidP="009F6F9A">
            <w:pPr>
              <w:jc w:val="both"/>
              <w:rPr>
                <w:rFonts w:cs="Arial"/>
                <w:sz w:val="20"/>
                <w:szCs w:val="20"/>
              </w:rPr>
            </w:pPr>
            <w:r>
              <w:rPr>
                <w:rFonts w:cs="Arial"/>
                <w:sz w:val="20"/>
                <w:szCs w:val="20"/>
              </w:rPr>
              <w:t>4.1.1</w:t>
            </w:r>
          </w:p>
        </w:tc>
        <w:tc>
          <w:tcPr>
            <w:tcW w:w="6231" w:type="dxa"/>
          </w:tcPr>
          <w:p w14:paraId="60ED10FE" w14:textId="4416E7EE" w:rsidR="00D90BF8" w:rsidRDefault="00D90BF8" w:rsidP="00FC5931">
            <w:pPr>
              <w:jc w:val="right"/>
              <w:rPr>
                <w:rFonts w:cs="Arial"/>
                <w:sz w:val="20"/>
                <w:szCs w:val="20"/>
              </w:rPr>
            </w:pPr>
            <w:r>
              <w:rPr>
                <w:rFonts w:cs="Arial"/>
                <w:sz w:val="20"/>
                <w:szCs w:val="20"/>
              </w:rPr>
              <w:t>Systems dependent on PNT</w:t>
            </w:r>
          </w:p>
        </w:tc>
        <w:tc>
          <w:tcPr>
            <w:tcW w:w="646" w:type="dxa"/>
            <w:vMerge w:val="restart"/>
            <w:vAlign w:val="center"/>
          </w:tcPr>
          <w:p w14:paraId="01B1BD0A" w14:textId="71BE46F7" w:rsidR="00D90BF8" w:rsidRDefault="00D90BF8" w:rsidP="009F6F9A">
            <w:pPr>
              <w:jc w:val="center"/>
              <w:rPr>
                <w:rFonts w:cs="Arial"/>
                <w:sz w:val="20"/>
                <w:szCs w:val="20"/>
              </w:rPr>
            </w:pPr>
            <w:r>
              <w:rPr>
                <w:rFonts w:cs="Arial"/>
                <w:sz w:val="20"/>
                <w:szCs w:val="20"/>
              </w:rPr>
              <w:t>2</w:t>
            </w:r>
          </w:p>
        </w:tc>
        <w:tc>
          <w:tcPr>
            <w:tcW w:w="1650" w:type="dxa"/>
          </w:tcPr>
          <w:p w14:paraId="1AADD72A" w14:textId="77777777" w:rsidR="00D90BF8" w:rsidRDefault="00D90BF8" w:rsidP="009F6F9A">
            <w:pPr>
              <w:jc w:val="both"/>
              <w:rPr>
                <w:rFonts w:cs="Arial"/>
                <w:sz w:val="20"/>
                <w:szCs w:val="20"/>
              </w:rPr>
            </w:pPr>
          </w:p>
        </w:tc>
        <w:tc>
          <w:tcPr>
            <w:tcW w:w="3146" w:type="dxa"/>
          </w:tcPr>
          <w:p w14:paraId="1A243862" w14:textId="1B816F14" w:rsidR="00D90BF8" w:rsidRPr="004C2946" w:rsidRDefault="00017E79" w:rsidP="009F6F9A">
            <w:pPr>
              <w:rPr>
                <w:rFonts w:cs="Arial"/>
                <w:sz w:val="20"/>
                <w:szCs w:val="20"/>
              </w:rPr>
            </w:pPr>
            <w:ins w:id="74" w:author="Alan Grant" w:date="2015-04-22T07:17:00Z">
              <w:r>
                <w:rPr>
                  <w:rFonts w:cs="Arial"/>
                  <w:sz w:val="20"/>
                  <w:szCs w:val="20"/>
                </w:rPr>
                <w:t>GLA Jamming video - effects</w:t>
              </w:r>
            </w:ins>
          </w:p>
        </w:tc>
        <w:tc>
          <w:tcPr>
            <w:tcW w:w="682" w:type="dxa"/>
            <w:vMerge w:val="restart"/>
            <w:shd w:val="clear" w:color="auto" w:fill="auto"/>
            <w:vAlign w:val="center"/>
          </w:tcPr>
          <w:p w14:paraId="7A93D513" w14:textId="77748A27" w:rsidR="00D90BF8" w:rsidRPr="004C2946" w:rsidRDefault="00D90BF8" w:rsidP="009F6F9A">
            <w:pPr>
              <w:jc w:val="center"/>
              <w:rPr>
                <w:rFonts w:cs="Arial"/>
                <w:sz w:val="20"/>
                <w:szCs w:val="20"/>
              </w:rPr>
            </w:pPr>
            <w:r>
              <w:rPr>
                <w:rFonts w:cs="Arial"/>
                <w:sz w:val="20"/>
                <w:szCs w:val="20"/>
              </w:rPr>
              <w:t>7</w:t>
            </w:r>
          </w:p>
        </w:tc>
      </w:tr>
      <w:tr w:rsidR="00D90BF8" w:rsidRPr="004C2946" w14:paraId="362AFFAB" w14:textId="77777777" w:rsidTr="00D90BF8">
        <w:trPr>
          <w:jc w:val="center"/>
        </w:trPr>
        <w:tc>
          <w:tcPr>
            <w:tcW w:w="495" w:type="dxa"/>
          </w:tcPr>
          <w:p w14:paraId="3F4E2182" w14:textId="77777777" w:rsidR="00D90BF8" w:rsidRPr="004C2946" w:rsidRDefault="00D90BF8" w:rsidP="009F6F9A">
            <w:pPr>
              <w:jc w:val="both"/>
              <w:rPr>
                <w:rFonts w:cs="Arial"/>
                <w:sz w:val="20"/>
                <w:szCs w:val="20"/>
              </w:rPr>
            </w:pPr>
          </w:p>
        </w:tc>
        <w:tc>
          <w:tcPr>
            <w:tcW w:w="525" w:type="dxa"/>
          </w:tcPr>
          <w:p w14:paraId="3368494D" w14:textId="77777777" w:rsidR="00D90BF8" w:rsidRPr="004C2946" w:rsidRDefault="00D90BF8" w:rsidP="009F6F9A">
            <w:pPr>
              <w:jc w:val="both"/>
              <w:rPr>
                <w:rFonts w:cs="Arial"/>
                <w:sz w:val="20"/>
                <w:szCs w:val="20"/>
              </w:rPr>
            </w:pPr>
          </w:p>
        </w:tc>
        <w:tc>
          <w:tcPr>
            <w:tcW w:w="773" w:type="dxa"/>
          </w:tcPr>
          <w:p w14:paraId="42D0D6FB" w14:textId="7663F460" w:rsidR="00D90BF8" w:rsidRPr="004C2946" w:rsidRDefault="00D90BF8" w:rsidP="00D90BF8">
            <w:pPr>
              <w:jc w:val="both"/>
              <w:rPr>
                <w:rFonts w:cs="Arial"/>
                <w:sz w:val="20"/>
                <w:szCs w:val="20"/>
              </w:rPr>
            </w:pPr>
            <w:r>
              <w:rPr>
                <w:rFonts w:cs="Arial"/>
                <w:sz w:val="20"/>
                <w:szCs w:val="20"/>
              </w:rPr>
              <w:t>4.1.2</w:t>
            </w:r>
          </w:p>
        </w:tc>
        <w:tc>
          <w:tcPr>
            <w:tcW w:w="6231" w:type="dxa"/>
          </w:tcPr>
          <w:p w14:paraId="60D42403" w14:textId="1906A56B" w:rsidR="00D90BF8" w:rsidRDefault="00D90BF8" w:rsidP="00FC5931">
            <w:pPr>
              <w:jc w:val="right"/>
              <w:rPr>
                <w:rFonts w:cs="Arial"/>
                <w:sz w:val="20"/>
                <w:szCs w:val="20"/>
              </w:rPr>
            </w:pPr>
            <w:del w:id="75" w:author="Alan Grant" w:date="2015-04-21T13:37:00Z">
              <w:r w:rsidDel="001A49D0">
                <w:rPr>
                  <w:rFonts w:cs="Arial"/>
                  <w:sz w:val="20"/>
                  <w:szCs w:val="20"/>
                </w:rPr>
                <w:delText>Enhancement of satellite based systems</w:delText>
              </w:r>
            </w:del>
            <w:ins w:id="76" w:author="Alan Grant" w:date="2015-04-21T13:37:00Z">
              <w:r w:rsidR="001A49D0">
                <w:rPr>
                  <w:rFonts w:cs="Arial"/>
                  <w:sz w:val="20"/>
                  <w:szCs w:val="20"/>
                </w:rPr>
                <w:t>Augmentation systems</w:t>
              </w:r>
            </w:ins>
            <w:ins w:id="77" w:author="Alan Grant" w:date="2015-04-21T13:38:00Z">
              <w:r w:rsidR="001A49D0">
                <w:rPr>
                  <w:rFonts w:cs="Arial"/>
                  <w:sz w:val="20"/>
                  <w:szCs w:val="20"/>
                </w:rPr>
                <w:t xml:space="preserve"> and Integrity</w:t>
              </w:r>
            </w:ins>
            <w:ins w:id="78" w:author="Alan Grant" w:date="2015-04-21T13:39:00Z">
              <w:r w:rsidR="001A49D0">
                <w:rPr>
                  <w:rFonts w:cs="Arial"/>
                  <w:sz w:val="20"/>
                  <w:szCs w:val="20"/>
                </w:rPr>
                <w:t xml:space="preserve"> aspects</w:t>
              </w:r>
            </w:ins>
            <w:r>
              <w:rPr>
                <w:rFonts w:cs="Arial"/>
                <w:sz w:val="20"/>
                <w:szCs w:val="20"/>
              </w:rPr>
              <w:t xml:space="preserve"> (</w:t>
            </w:r>
            <w:r w:rsidR="00DC08D9">
              <w:rPr>
                <w:rFonts w:cs="Arial"/>
                <w:sz w:val="20"/>
                <w:szCs w:val="20"/>
              </w:rPr>
              <w:t>SBAS; GBAS and RAIM)</w:t>
            </w:r>
          </w:p>
        </w:tc>
        <w:tc>
          <w:tcPr>
            <w:tcW w:w="646" w:type="dxa"/>
            <w:vMerge/>
            <w:vAlign w:val="center"/>
          </w:tcPr>
          <w:p w14:paraId="45767635" w14:textId="10784A12" w:rsidR="00D90BF8" w:rsidRPr="004C2946" w:rsidRDefault="00D90BF8" w:rsidP="009F6F9A">
            <w:pPr>
              <w:jc w:val="center"/>
              <w:rPr>
                <w:rFonts w:cs="Arial"/>
                <w:sz w:val="20"/>
                <w:szCs w:val="20"/>
              </w:rPr>
            </w:pPr>
          </w:p>
        </w:tc>
        <w:tc>
          <w:tcPr>
            <w:tcW w:w="1650" w:type="dxa"/>
          </w:tcPr>
          <w:p w14:paraId="6CA1B767" w14:textId="77777777" w:rsidR="00D90BF8" w:rsidRDefault="00D90BF8" w:rsidP="009F6F9A">
            <w:pPr>
              <w:jc w:val="both"/>
              <w:rPr>
                <w:rFonts w:cs="Arial"/>
                <w:sz w:val="20"/>
                <w:szCs w:val="20"/>
              </w:rPr>
            </w:pPr>
          </w:p>
        </w:tc>
        <w:tc>
          <w:tcPr>
            <w:tcW w:w="3146" w:type="dxa"/>
          </w:tcPr>
          <w:p w14:paraId="1305D6B1" w14:textId="15B13DC3" w:rsidR="00D90BF8" w:rsidRPr="004C2946" w:rsidRDefault="00D90BF8" w:rsidP="009F6F9A">
            <w:pPr>
              <w:rPr>
                <w:rFonts w:cs="Arial"/>
                <w:sz w:val="20"/>
                <w:szCs w:val="20"/>
              </w:rPr>
            </w:pPr>
          </w:p>
        </w:tc>
        <w:tc>
          <w:tcPr>
            <w:tcW w:w="682" w:type="dxa"/>
            <w:vMerge/>
            <w:shd w:val="clear" w:color="auto" w:fill="auto"/>
            <w:vAlign w:val="center"/>
          </w:tcPr>
          <w:p w14:paraId="620A09E8" w14:textId="600318EF" w:rsidR="00D90BF8" w:rsidRPr="004C2946" w:rsidRDefault="00D90BF8" w:rsidP="009F6F9A">
            <w:pPr>
              <w:jc w:val="center"/>
              <w:rPr>
                <w:rFonts w:cs="Arial"/>
                <w:sz w:val="20"/>
                <w:szCs w:val="20"/>
              </w:rPr>
            </w:pPr>
          </w:p>
        </w:tc>
      </w:tr>
      <w:tr w:rsidR="00D90BF8" w:rsidRPr="004C2946" w14:paraId="067FB78E" w14:textId="77777777" w:rsidTr="00D90BF8">
        <w:trPr>
          <w:jc w:val="center"/>
        </w:trPr>
        <w:tc>
          <w:tcPr>
            <w:tcW w:w="495" w:type="dxa"/>
          </w:tcPr>
          <w:p w14:paraId="053C20D0" w14:textId="77777777" w:rsidR="00D90BF8" w:rsidRPr="004C2946" w:rsidRDefault="00D90BF8" w:rsidP="009F6F9A">
            <w:pPr>
              <w:jc w:val="both"/>
              <w:rPr>
                <w:rFonts w:cs="Arial"/>
                <w:sz w:val="20"/>
                <w:szCs w:val="20"/>
              </w:rPr>
            </w:pPr>
          </w:p>
        </w:tc>
        <w:tc>
          <w:tcPr>
            <w:tcW w:w="525" w:type="dxa"/>
          </w:tcPr>
          <w:p w14:paraId="6EC38E05" w14:textId="77777777" w:rsidR="00D90BF8" w:rsidRPr="004C2946" w:rsidRDefault="00D90BF8" w:rsidP="009F6F9A">
            <w:pPr>
              <w:jc w:val="both"/>
              <w:rPr>
                <w:rFonts w:cs="Arial"/>
                <w:sz w:val="20"/>
                <w:szCs w:val="20"/>
              </w:rPr>
            </w:pPr>
          </w:p>
        </w:tc>
        <w:tc>
          <w:tcPr>
            <w:tcW w:w="773" w:type="dxa"/>
          </w:tcPr>
          <w:p w14:paraId="5F2C5A70" w14:textId="73A30593" w:rsidR="00D90BF8" w:rsidRDefault="00D90BF8" w:rsidP="009F6F9A">
            <w:pPr>
              <w:jc w:val="both"/>
              <w:rPr>
                <w:rFonts w:cs="Arial"/>
                <w:sz w:val="20"/>
                <w:szCs w:val="20"/>
              </w:rPr>
            </w:pPr>
            <w:r>
              <w:rPr>
                <w:rFonts w:cs="Arial"/>
                <w:sz w:val="20"/>
                <w:szCs w:val="20"/>
              </w:rPr>
              <w:t>4.1.3</w:t>
            </w:r>
          </w:p>
        </w:tc>
        <w:tc>
          <w:tcPr>
            <w:tcW w:w="6231" w:type="dxa"/>
          </w:tcPr>
          <w:p w14:paraId="43966802" w14:textId="62247A38" w:rsidR="00D90BF8" w:rsidRDefault="00D90BF8" w:rsidP="00FC5931">
            <w:pPr>
              <w:jc w:val="right"/>
              <w:rPr>
                <w:rFonts w:cs="Arial"/>
                <w:sz w:val="20"/>
                <w:szCs w:val="20"/>
              </w:rPr>
            </w:pPr>
            <w:r>
              <w:rPr>
                <w:rFonts w:cs="Arial"/>
                <w:sz w:val="20"/>
                <w:szCs w:val="20"/>
              </w:rPr>
              <w:t xml:space="preserve">Review of </w:t>
            </w:r>
            <w:ins w:id="79" w:author="Alan Grant" w:date="2015-04-22T07:16:00Z">
              <w:r w:rsidR="00017E79">
                <w:rPr>
                  <w:rFonts w:cs="Arial"/>
                  <w:sz w:val="20"/>
                  <w:szCs w:val="20"/>
                </w:rPr>
                <w:t xml:space="preserve">all </w:t>
              </w:r>
            </w:ins>
            <w:r>
              <w:rPr>
                <w:rFonts w:cs="Arial"/>
                <w:sz w:val="20"/>
                <w:szCs w:val="20"/>
              </w:rPr>
              <w:t xml:space="preserve">terrestrial based systems </w:t>
            </w:r>
          </w:p>
        </w:tc>
        <w:tc>
          <w:tcPr>
            <w:tcW w:w="646" w:type="dxa"/>
            <w:vMerge/>
            <w:vAlign w:val="center"/>
          </w:tcPr>
          <w:p w14:paraId="7C20EF16" w14:textId="77777777" w:rsidR="00D90BF8" w:rsidRDefault="00D90BF8" w:rsidP="009F6F9A">
            <w:pPr>
              <w:jc w:val="center"/>
              <w:rPr>
                <w:rFonts w:cs="Arial"/>
                <w:sz w:val="20"/>
                <w:szCs w:val="20"/>
              </w:rPr>
            </w:pPr>
          </w:p>
        </w:tc>
        <w:tc>
          <w:tcPr>
            <w:tcW w:w="1650" w:type="dxa"/>
          </w:tcPr>
          <w:p w14:paraId="16812172" w14:textId="77777777" w:rsidR="00D90BF8" w:rsidRDefault="00D90BF8" w:rsidP="009F6F9A">
            <w:pPr>
              <w:jc w:val="both"/>
              <w:rPr>
                <w:rFonts w:cs="Arial"/>
                <w:sz w:val="20"/>
                <w:szCs w:val="20"/>
              </w:rPr>
            </w:pPr>
          </w:p>
        </w:tc>
        <w:tc>
          <w:tcPr>
            <w:tcW w:w="3146" w:type="dxa"/>
          </w:tcPr>
          <w:p w14:paraId="72ECCF07" w14:textId="77777777" w:rsidR="00D90BF8" w:rsidRPr="004C2946" w:rsidRDefault="00D90BF8" w:rsidP="009F6F9A">
            <w:pPr>
              <w:rPr>
                <w:rFonts w:cs="Arial"/>
                <w:sz w:val="20"/>
                <w:szCs w:val="20"/>
              </w:rPr>
            </w:pPr>
          </w:p>
        </w:tc>
        <w:tc>
          <w:tcPr>
            <w:tcW w:w="682" w:type="dxa"/>
            <w:vMerge/>
            <w:shd w:val="clear" w:color="auto" w:fill="auto"/>
            <w:vAlign w:val="center"/>
          </w:tcPr>
          <w:p w14:paraId="01CF3DBA" w14:textId="77777777" w:rsidR="00D90BF8" w:rsidRPr="004C2946" w:rsidRDefault="00D90BF8" w:rsidP="009F6F9A">
            <w:pPr>
              <w:jc w:val="center"/>
              <w:rPr>
                <w:rFonts w:cs="Arial"/>
                <w:sz w:val="20"/>
                <w:szCs w:val="20"/>
              </w:rPr>
            </w:pPr>
          </w:p>
        </w:tc>
      </w:tr>
      <w:tr w:rsidR="00D90BF8" w:rsidRPr="004C2946" w14:paraId="78C5DB1C" w14:textId="77777777" w:rsidTr="00D90BF8">
        <w:trPr>
          <w:jc w:val="center"/>
        </w:trPr>
        <w:tc>
          <w:tcPr>
            <w:tcW w:w="495" w:type="dxa"/>
          </w:tcPr>
          <w:p w14:paraId="2A9F1CA9" w14:textId="77777777" w:rsidR="00D90BF8" w:rsidRPr="004C2946" w:rsidRDefault="00D90BF8" w:rsidP="009F6F9A">
            <w:pPr>
              <w:jc w:val="both"/>
              <w:rPr>
                <w:rFonts w:cs="Arial"/>
                <w:sz w:val="20"/>
                <w:szCs w:val="20"/>
              </w:rPr>
            </w:pPr>
          </w:p>
        </w:tc>
        <w:tc>
          <w:tcPr>
            <w:tcW w:w="525" w:type="dxa"/>
          </w:tcPr>
          <w:p w14:paraId="351B5B8F" w14:textId="77777777" w:rsidR="00D90BF8" w:rsidRPr="004C2946" w:rsidRDefault="00D90BF8" w:rsidP="009F6F9A">
            <w:pPr>
              <w:jc w:val="both"/>
              <w:rPr>
                <w:rFonts w:cs="Arial"/>
                <w:sz w:val="20"/>
                <w:szCs w:val="20"/>
              </w:rPr>
            </w:pPr>
          </w:p>
        </w:tc>
        <w:tc>
          <w:tcPr>
            <w:tcW w:w="773" w:type="dxa"/>
          </w:tcPr>
          <w:p w14:paraId="75944075" w14:textId="3B4B1063" w:rsidR="00D90BF8" w:rsidRDefault="00D90BF8" w:rsidP="009F6F9A">
            <w:pPr>
              <w:jc w:val="both"/>
              <w:rPr>
                <w:rFonts w:cs="Arial"/>
                <w:sz w:val="20"/>
                <w:szCs w:val="20"/>
              </w:rPr>
            </w:pPr>
            <w:r>
              <w:rPr>
                <w:rFonts w:cs="Arial"/>
                <w:sz w:val="20"/>
                <w:szCs w:val="20"/>
              </w:rPr>
              <w:t>4.1.4</w:t>
            </w:r>
          </w:p>
        </w:tc>
        <w:tc>
          <w:tcPr>
            <w:tcW w:w="6231" w:type="dxa"/>
          </w:tcPr>
          <w:p w14:paraId="5379BB98" w14:textId="472A6A90" w:rsidR="00D90BF8" w:rsidRDefault="00D90BF8" w:rsidP="009E335A">
            <w:pPr>
              <w:jc w:val="right"/>
              <w:rPr>
                <w:rFonts w:cs="Arial"/>
                <w:sz w:val="20"/>
                <w:szCs w:val="20"/>
              </w:rPr>
            </w:pPr>
            <w:del w:id="80" w:author="Alan Grant" w:date="2015-04-21T13:41:00Z">
              <w:r w:rsidDel="009E335A">
                <w:rPr>
                  <w:rFonts w:cs="Arial"/>
                  <w:sz w:val="20"/>
                  <w:szCs w:val="20"/>
                </w:rPr>
                <w:delText>e-Loran</w:delText>
              </w:r>
            </w:del>
            <w:r w:rsidR="001C7AF7">
              <w:rPr>
                <w:rFonts w:cs="Arial"/>
                <w:sz w:val="20"/>
                <w:szCs w:val="20"/>
              </w:rPr>
              <w:t>C</w:t>
            </w:r>
            <w:ins w:id="81" w:author="Alan Grant" w:date="2015-04-21T13:41:00Z">
              <w:r w:rsidR="009E335A">
                <w:rPr>
                  <w:rFonts w:cs="Arial"/>
                  <w:sz w:val="20"/>
                  <w:szCs w:val="20"/>
                </w:rPr>
                <w:t>onsiderations for bringing together</w:t>
              </w:r>
            </w:ins>
            <w:ins w:id="82" w:author="Alan Grant" w:date="2015-04-21T13:42:00Z">
              <w:r w:rsidR="009E335A">
                <w:rPr>
                  <w:rFonts w:cs="Arial"/>
                  <w:sz w:val="20"/>
                  <w:szCs w:val="20"/>
                </w:rPr>
                <w:t xml:space="preserve"> different </w:t>
              </w:r>
            </w:ins>
            <w:ins w:id="83" w:author="Alan Grant" w:date="2015-04-21T13:44:00Z">
              <w:r w:rsidR="009E335A">
                <w:rPr>
                  <w:rFonts w:cs="Arial"/>
                  <w:sz w:val="20"/>
                  <w:szCs w:val="20"/>
                </w:rPr>
                <w:t>data sources</w:t>
              </w:r>
            </w:ins>
            <w:ins w:id="84" w:author="Alan Grant" w:date="2015-04-21T13:42:00Z">
              <w:r w:rsidR="009E335A">
                <w:rPr>
                  <w:rFonts w:cs="Arial"/>
                  <w:sz w:val="20"/>
                  <w:szCs w:val="20"/>
                </w:rPr>
                <w:t xml:space="preserve"> to achieve resilient PNT</w:t>
              </w:r>
            </w:ins>
            <w:r>
              <w:rPr>
                <w:rFonts w:cs="Arial"/>
                <w:sz w:val="20"/>
                <w:szCs w:val="20"/>
              </w:rPr>
              <w:t xml:space="preserve"> </w:t>
            </w:r>
          </w:p>
        </w:tc>
        <w:tc>
          <w:tcPr>
            <w:tcW w:w="646" w:type="dxa"/>
            <w:vMerge/>
          </w:tcPr>
          <w:p w14:paraId="001E9010" w14:textId="77777777" w:rsidR="00D90BF8" w:rsidRDefault="00D90BF8" w:rsidP="009F6F9A">
            <w:pPr>
              <w:jc w:val="center"/>
              <w:rPr>
                <w:rFonts w:cs="Arial"/>
                <w:sz w:val="20"/>
                <w:szCs w:val="20"/>
              </w:rPr>
            </w:pPr>
          </w:p>
        </w:tc>
        <w:tc>
          <w:tcPr>
            <w:tcW w:w="1650" w:type="dxa"/>
          </w:tcPr>
          <w:p w14:paraId="2F89611F" w14:textId="77777777" w:rsidR="00D90BF8" w:rsidRDefault="00D90BF8" w:rsidP="009F6F9A">
            <w:pPr>
              <w:jc w:val="both"/>
              <w:rPr>
                <w:rFonts w:cs="Arial"/>
                <w:sz w:val="20"/>
                <w:szCs w:val="20"/>
              </w:rPr>
            </w:pPr>
          </w:p>
        </w:tc>
        <w:tc>
          <w:tcPr>
            <w:tcW w:w="3146" w:type="dxa"/>
          </w:tcPr>
          <w:p w14:paraId="445FBBA7" w14:textId="40224033" w:rsidR="00D90BF8" w:rsidRDefault="00017E79" w:rsidP="009F6F9A">
            <w:pPr>
              <w:rPr>
                <w:rFonts w:cs="Arial"/>
                <w:sz w:val="20"/>
                <w:szCs w:val="20"/>
              </w:rPr>
            </w:pPr>
            <w:ins w:id="85" w:author="Alan Grant" w:date="2015-04-22T07:17:00Z">
              <w:r>
                <w:rPr>
                  <w:rFonts w:cs="Arial"/>
                  <w:sz w:val="20"/>
                  <w:szCs w:val="20"/>
                </w:rPr>
                <w:t>GLA Jamming video – potential solutions</w:t>
              </w:r>
            </w:ins>
          </w:p>
        </w:tc>
        <w:tc>
          <w:tcPr>
            <w:tcW w:w="682" w:type="dxa"/>
            <w:vMerge/>
            <w:shd w:val="clear" w:color="auto" w:fill="auto"/>
          </w:tcPr>
          <w:p w14:paraId="27AED248" w14:textId="77777777" w:rsidR="00D90BF8" w:rsidRPr="004C2946" w:rsidRDefault="00D90BF8" w:rsidP="009F6F9A">
            <w:pPr>
              <w:jc w:val="both"/>
              <w:rPr>
                <w:rFonts w:cs="Arial"/>
                <w:sz w:val="20"/>
                <w:szCs w:val="20"/>
              </w:rPr>
            </w:pPr>
          </w:p>
        </w:tc>
      </w:tr>
      <w:tr w:rsidR="00D90BF8" w:rsidRPr="004C2946" w14:paraId="13C9EA3C" w14:textId="77777777" w:rsidTr="00D90BF8">
        <w:trPr>
          <w:jc w:val="center"/>
        </w:trPr>
        <w:tc>
          <w:tcPr>
            <w:tcW w:w="495" w:type="dxa"/>
          </w:tcPr>
          <w:p w14:paraId="48D5B878" w14:textId="77777777" w:rsidR="00D90BF8" w:rsidRPr="004C2946" w:rsidRDefault="00D90BF8" w:rsidP="009F6F9A">
            <w:pPr>
              <w:jc w:val="both"/>
              <w:rPr>
                <w:rFonts w:cs="Arial"/>
                <w:sz w:val="20"/>
                <w:szCs w:val="20"/>
              </w:rPr>
            </w:pPr>
          </w:p>
        </w:tc>
        <w:tc>
          <w:tcPr>
            <w:tcW w:w="525" w:type="dxa"/>
          </w:tcPr>
          <w:p w14:paraId="4A12B659" w14:textId="77777777" w:rsidR="00D90BF8" w:rsidRDefault="00D90BF8" w:rsidP="009F6F9A">
            <w:pPr>
              <w:jc w:val="both"/>
              <w:rPr>
                <w:rFonts w:cs="Arial"/>
                <w:b/>
                <w:sz w:val="20"/>
                <w:szCs w:val="20"/>
              </w:rPr>
            </w:pPr>
          </w:p>
        </w:tc>
        <w:tc>
          <w:tcPr>
            <w:tcW w:w="773" w:type="dxa"/>
            <w:shd w:val="clear" w:color="auto" w:fill="auto"/>
          </w:tcPr>
          <w:p w14:paraId="4AEA5D9B" w14:textId="46221387" w:rsidR="00D90BF8" w:rsidRDefault="00D90BF8" w:rsidP="009F6F9A">
            <w:pPr>
              <w:jc w:val="both"/>
              <w:rPr>
                <w:rFonts w:cs="Arial"/>
                <w:sz w:val="20"/>
                <w:szCs w:val="20"/>
              </w:rPr>
            </w:pPr>
            <w:del w:id="86" w:author="Alan Grant" w:date="2015-04-23T09:05:00Z">
              <w:r w:rsidDel="00B3690A">
                <w:rPr>
                  <w:rFonts w:cs="Arial"/>
                  <w:sz w:val="20"/>
                  <w:szCs w:val="20"/>
                </w:rPr>
                <w:delText>4.1.5</w:delText>
              </w:r>
            </w:del>
          </w:p>
        </w:tc>
        <w:tc>
          <w:tcPr>
            <w:tcW w:w="6231" w:type="dxa"/>
          </w:tcPr>
          <w:p w14:paraId="1C15E505" w14:textId="622559A5" w:rsidR="00D90BF8" w:rsidRPr="00D90BF8" w:rsidRDefault="00D90BF8" w:rsidP="009F6F9A">
            <w:pPr>
              <w:jc w:val="right"/>
              <w:rPr>
                <w:rFonts w:cs="Arial"/>
                <w:sz w:val="20"/>
                <w:szCs w:val="20"/>
              </w:rPr>
            </w:pPr>
            <w:del w:id="87" w:author="Alan Grant" w:date="2015-04-22T07:18:00Z">
              <w:r w:rsidDel="00017E79">
                <w:rPr>
                  <w:rFonts w:cs="Arial"/>
                  <w:sz w:val="20"/>
                  <w:szCs w:val="20"/>
                </w:rPr>
                <w:delText>Resilient PNT systems under development</w:delText>
              </w:r>
            </w:del>
          </w:p>
        </w:tc>
        <w:tc>
          <w:tcPr>
            <w:tcW w:w="646" w:type="dxa"/>
            <w:shd w:val="clear" w:color="auto" w:fill="auto"/>
          </w:tcPr>
          <w:p w14:paraId="0EFF9EE7" w14:textId="6688418B" w:rsidR="00D90BF8" w:rsidRDefault="00D90BF8" w:rsidP="009F6F9A">
            <w:pPr>
              <w:jc w:val="center"/>
              <w:rPr>
                <w:rFonts w:cs="Arial"/>
                <w:sz w:val="20"/>
                <w:szCs w:val="20"/>
              </w:rPr>
            </w:pPr>
            <w:r>
              <w:rPr>
                <w:rFonts w:cs="Arial"/>
                <w:sz w:val="20"/>
                <w:szCs w:val="20"/>
              </w:rPr>
              <w:t>1</w:t>
            </w:r>
          </w:p>
        </w:tc>
        <w:tc>
          <w:tcPr>
            <w:tcW w:w="1650" w:type="dxa"/>
            <w:shd w:val="clear" w:color="auto" w:fill="auto"/>
          </w:tcPr>
          <w:p w14:paraId="7F7FAC3A" w14:textId="77777777" w:rsidR="00D90BF8" w:rsidRDefault="00D90BF8" w:rsidP="009F6F9A">
            <w:pPr>
              <w:jc w:val="both"/>
              <w:rPr>
                <w:rFonts w:cs="Arial"/>
                <w:sz w:val="20"/>
                <w:szCs w:val="20"/>
              </w:rPr>
            </w:pPr>
          </w:p>
        </w:tc>
        <w:tc>
          <w:tcPr>
            <w:tcW w:w="3146" w:type="dxa"/>
            <w:shd w:val="clear" w:color="auto" w:fill="auto"/>
          </w:tcPr>
          <w:p w14:paraId="5FFF22A2" w14:textId="77777777" w:rsidR="00D90BF8" w:rsidRDefault="00D90BF8" w:rsidP="009F6F9A">
            <w:pPr>
              <w:rPr>
                <w:rFonts w:cs="Arial"/>
                <w:sz w:val="20"/>
                <w:szCs w:val="20"/>
              </w:rPr>
            </w:pPr>
          </w:p>
        </w:tc>
        <w:tc>
          <w:tcPr>
            <w:tcW w:w="682" w:type="dxa"/>
            <w:vMerge/>
            <w:shd w:val="clear" w:color="auto" w:fill="auto"/>
            <w:vAlign w:val="center"/>
          </w:tcPr>
          <w:p w14:paraId="59E07A8A" w14:textId="77777777" w:rsidR="00D90BF8" w:rsidRPr="004C2946" w:rsidRDefault="00D90BF8" w:rsidP="006B57E8">
            <w:pPr>
              <w:jc w:val="center"/>
              <w:rPr>
                <w:rFonts w:cs="Arial"/>
                <w:sz w:val="20"/>
                <w:szCs w:val="20"/>
              </w:rPr>
            </w:pPr>
          </w:p>
        </w:tc>
      </w:tr>
      <w:tr w:rsidR="00513C81" w:rsidRPr="004C2946" w14:paraId="1E4B2761" w14:textId="77777777" w:rsidTr="006B57E8">
        <w:trPr>
          <w:jc w:val="center"/>
        </w:trPr>
        <w:tc>
          <w:tcPr>
            <w:tcW w:w="495" w:type="dxa"/>
          </w:tcPr>
          <w:p w14:paraId="79512379" w14:textId="77777777" w:rsidR="00513C81" w:rsidRPr="004C2946" w:rsidRDefault="00513C81" w:rsidP="009F6F9A">
            <w:pPr>
              <w:jc w:val="both"/>
              <w:rPr>
                <w:rFonts w:cs="Arial"/>
                <w:sz w:val="20"/>
                <w:szCs w:val="20"/>
              </w:rPr>
            </w:pPr>
          </w:p>
        </w:tc>
        <w:tc>
          <w:tcPr>
            <w:tcW w:w="525" w:type="dxa"/>
          </w:tcPr>
          <w:p w14:paraId="38CAC348" w14:textId="663BCF1A" w:rsidR="00513C81" w:rsidRPr="00460872" w:rsidRDefault="00513C81" w:rsidP="009F6F9A">
            <w:pPr>
              <w:jc w:val="both"/>
              <w:rPr>
                <w:rFonts w:cs="Arial"/>
                <w:b/>
                <w:sz w:val="20"/>
                <w:szCs w:val="20"/>
              </w:rPr>
            </w:pPr>
            <w:r>
              <w:rPr>
                <w:rFonts w:cs="Arial"/>
                <w:b/>
                <w:sz w:val="20"/>
                <w:szCs w:val="20"/>
              </w:rPr>
              <w:t>4.2</w:t>
            </w:r>
          </w:p>
        </w:tc>
        <w:tc>
          <w:tcPr>
            <w:tcW w:w="773" w:type="dxa"/>
            <w:shd w:val="clear" w:color="auto" w:fill="D9D9D9" w:themeFill="background1" w:themeFillShade="D9"/>
          </w:tcPr>
          <w:p w14:paraId="55B27167" w14:textId="77777777" w:rsidR="00513C81" w:rsidRDefault="00513C81" w:rsidP="009F6F9A">
            <w:pPr>
              <w:jc w:val="both"/>
              <w:rPr>
                <w:rFonts w:cs="Arial"/>
                <w:sz w:val="20"/>
                <w:szCs w:val="20"/>
              </w:rPr>
            </w:pPr>
          </w:p>
        </w:tc>
        <w:tc>
          <w:tcPr>
            <w:tcW w:w="6231" w:type="dxa"/>
          </w:tcPr>
          <w:p w14:paraId="39B56ADD" w14:textId="742FA397" w:rsidR="00513C81" w:rsidRPr="0054796B" w:rsidRDefault="00513C81" w:rsidP="00017E79">
            <w:pPr>
              <w:jc w:val="right"/>
              <w:rPr>
                <w:rFonts w:cs="Arial"/>
                <w:b/>
                <w:sz w:val="20"/>
                <w:szCs w:val="20"/>
              </w:rPr>
            </w:pPr>
            <w:r>
              <w:rPr>
                <w:rFonts w:cs="Arial"/>
                <w:b/>
                <w:sz w:val="20"/>
                <w:szCs w:val="20"/>
              </w:rPr>
              <w:t xml:space="preserve">Resilient PNT </w:t>
            </w:r>
            <w:del w:id="88" w:author="Alan Grant" w:date="2015-04-22T07:19:00Z">
              <w:r w:rsidDel="00017E79">
                <w:rPr>
                  <w:rFonts w:cs="Arial"/>
                  <w:b/>
                  <w:sz w:val="20"/>
                  <w:szCs w:val="20"/>
                </w:rPr>
                <w:delText>Plans</w:delText>
              </w:r>
            </w:del>
            <w:ins w:id="89" w:author="Alan Grant" w:date="2015-04-22T07:19:00Z">
              <w:r w:rsidR="00017E79">
                <w:rPr>
                  <w:rFonts w:cs="Arial"/>
                  <w:b/>
                  <w:sz w:val="20"/>
                  <w:szCs w:val="20"/>
                </w:rPr>
                <w:t>Discussion</w:t>
              </w:r>
            </w:ins>
          </w:p>
        </w:tc>
        <w:tc>
          <w:tcPr>
            <w:tcW w:w="646" w:type="dxa"/>
            <w:shd w:val="clear" w:color="auto" w:fill="D9D9D9" w:themeFill="background1" w:themeFillShade="D9"/>
          </w:tcPr>
          <w:p w14:paraId="7FD17015" w14:textId="77777777" w:rsidR="00513C81" w:rsidRDefault="00513C81" w:rsidP="009F6F9A">
            <w:pPr>
              <w:jc w:val="center"/>
              <w:rPr>
                <w:rFonts w:cs="Arial"/>
                <w:sz w:val="20"/>
                <w:szCs w:val="20"/>
              </w:rPr>
            </w:pPr>
          </w:p>
        </w:tc>
        <w:tc>
          <w:tcPr>
            <w:tcW w:w="1650" w:type="dxa"/>
            <w:shd w:val="clear" w:color="auto" w:fill="D9D9D9" w:themeFill="background1" w:themeFillShade="D9"/>
          </w:tcPr>
          <w:p w14:paraId="20C5C0A1" w14:textId="77777777" w:rsidR="00513C81" w:rsidRDefault="00513C81" w:rsidP="009F6F9A">
            <w:pPr>
              <w:jc w:val="both"/>
              <w:rPr>
                <w:rFonts w:cs="Arial"/>
                <w:sz w:val="20"/>
                <w:szCs w:val="20"/>
              </w:rPr>
            </w:pPr>
          </w:p>
        </w:tc>
        <w:tc>
          <w:tcPr>
            <w:tcW w:w="3146" w:type="dxa"/>
            <w:shd w:val="clear" w:color="auto" w:fill="D9D9D9" w:themeFill="background1" w:themeFillShade="D9"/>
          </w:tcPr>
          <w:p w14:paraId="5D7BA2A6" w14:textId="77777777" w:rsidR="00513C81" w:rsidRDefault="00513C81" w:rsidP="009F6F9A">
            <w:pPr>
              <w:rPr>
                <w:rFonts w:cs="Arial"/>
                <w:sz w:val="20"/>
                <w:szCs w:val="20"/>
              </w:rPr>
            </w:pPr>
          </w:p>
        </w:tc>
        <w:tc>
          <w:tcPr>
            <w:tcW w:w="682" w:type="dxa"/>
            <w:shd w:val="clear" w:color="auto" w:fill="D9D9D9" w:themeFill="background1" w:themeFillShade="D9"/>
            <w:vAlign w:val="center"/>
          </w:tcPr>
          <w:p w14:paraId="6B1BA30D" w14:textId="3BD4ECDC" w:rsidR="00513C81" w:rsidRPr="004C2946" w:rsidRDefault="00513C81" w:rsidP="006B57E8">
            <w:pPr>
              <w:jc w:val="center"/>
              <w:rPr>
                <w:rFonts w:cs="Arial"/>
                <w:sz w:val="20"/>
                <w:szCs w:val="20"/>
              </w:rPr>
            </w:pPr>
          </w:p>
        </w:tc>
      </w:tr>
      <w:tr w:rsidR="00282AAB" w:rsidRPr="004C2946" w14:paraId="72D1432E" w14:textId="77777777" w:rsidTr="006B57E8">
        <w:trPr>
          <w:jc w:val="center"/>
        </w:trPr>
        <w:tc>
          <w:tcPr>
            <w:tcW w:w="495" w:type="dxa"/>
            <w:shd w:val="clear" w:color="auto" w:fill="auto"/>
          </w:tcPr>
          <w:p w14:paraId="44327F3E" w14:textId="77777777" w:rsidR="00282AAB" w:rsidRPr="004C2946" w:rsidRDefault="00282AAB" w:rsidP="009F6F9A">
            <w:pPr>
              <w:jc w:val="both"/>
              <w:rPr>
                <w:rFonts w:cs="Arial"/>
                <w:sz w:val="20"/>
                <w:szCs w:val="20"/>
              </w:rPr>
            </w:pPr>
          </w:p>
        </w:tc>
        <w:tc>
          <w:tcPr>
            <w:tcW w:w="525" w:type="dxa"/>
            <w:shd w:val="clear" w:color="auto" w:fill="auto"/>
          </w:tcPr>
          <w:p w14:paraId="6048408B" w14:textId="77777777" w:rsidR="00282AAB" w:rsidRPr="00460872" w:rsidRDefault="00282AAB" w:rsidP="009F6F9A">
            <w:pPr>
              <w:jc w:val="both"/>
              <w:rPr>
                <w:rFonts w:cs="Arial"/>
                <w:b/>
                <w:sz w:val="20"/>
                <w:szCs w:val="20"/>
              </w:rPr>
            </w:pPr>
          </w:p>
        </w:tc>
        <w:tc>
          <w:tcPr>
            <w:tcW w:w="773" w:type="dxa"/>
            <w:shd w:val="clear" w:color="auto" w:fill="auto"/>
          </w:tcPr>
          <w:p w14:paraId="4EE0F83A" w14:textId="2882642F" w:rsidR="00282AAB" w:rsidRDefault="00282AAB" w:rsidP="009F6F9A">
            <w:pPr>
              <w:jc w:val="both"/>
              <w:rPr>
                <w:rFonts w:cs="Arial"/>
                <w:sz w:val="20"/>
                <w:szCs w:val="20"/>
              </w:rPr>
            </w:pPr>
            <w:r>
              <w:rPr>
                <w:rFonts w:cs="Arial"/>
                <w:sz w:val="20"/>
                <w:szCs w:val="20"/>
              </w:rPr>
              <w:t>4.2.1</w:t>
            </w:r>
          </w:p>
        </w:tc>
        <w:tc>
          <w:tcPr>
            <w:tcW w:w="6231" w:type="dxa"/>
            <w:shd w:val="clear" w:color="auto" w:fill="auto"/>
          </w:tcPr>
          <w:p w14:paraId="279F99D8" w14:textId="6C597A6F" w:rsidR="00282AAB" w:rsidRDefault="00282AAB" w:rsidP="009F6F9A">
            <w:pPr>
              <w:jc w:val="right"/>
              <w:rPr>
                <w:rFonts w:cs="Arial"/>
                <w:sz w:val="20"/>
                <w:szCs w:val="20"/>
              </w:rPr>
            </w:pPr>
            <w:del w:id="90" w:author="Alan Grant" w:date="2015-04-22T07:20:00Z">
              <w:r w:rsidDel="00017E79">
                <w:rPr>
                  <w:rFonts w:cs="Arial"/>
                  <w:sz w:val="20"/>
                  <w:szCs w:val="20"/>
                </w:rPr>
                <w:delText>IMO World-Wide Radionavigation System</w:delText>
              </w:r>
            </w:del>
            <w:ins w:id="91" w:author="Alan Grant" w:date="2015-04-22T07:20:00Z">
              <w:r w:rsidR="00017E79">
                <w:rPr>
                  <w:rFonts w:cs="Arial"/>
                  <w:sz w:val="20"/>
                  <w:szCs w:val="20"/>
                </w:rPr>
                <w:t>Tutor lead discussion and Q&amp;A session on topic</w:t>
              </w:r>
            </w:ins>
          </w:p>
        </w:tc>
        <w:tc>
          <w:tcPr>
            <w:tcW w:w="646" w:type="dxa"/>
            <w:vMerge w:val="restart"/>
            <w:shd w:val="clear" w:color="auto" w:fill="auto"/>
            <w:vAlign w:val="center"/>
          </w:tcPr>
          <w:p w14:paraId="30DDC5F7" w14:textId="1B01EB3B" w:rsidR="00282AAB" w:rsidRDefault="00282AAB" w:rsidP="00B83254">
            <w:pPr>
              <w:jc w:val="center"/>
              <w:rPr>
                <w:rFonts w:cs="Arial"/>
                <w:sz w:val="20"/>
                <w:szCs w:val="20"/>
              </w:rPr>
            </w:pPr>
            <w:r>
              <w:rPr>
                <w:rFonts w:cs="Arial"/>
                <w:sz w:val="20"/>
                <w:szCs w:val="20"/>
              </w:rPr>
              <w:t>2</w:t>
            </w:r>
          </w:p>
        </w:tc>
        <w:tc>
          <w:tcPr>
            <w:tcW w:w="1650" w:type="dxa"/>
            <w:vMerge w:val="restart"/>
            <w:shd w:val="clear" w:color="auto" w:fill="auto"/>
          </w:tcPr>
          <w:p w14:paraId="47006E0B" w14:textId="3F068C4B" w:rsidR="00282AAB" w:rsidRDefault="00282AAB" w:rsidP="0054796B">
            <w:pPr>
              <w:rPr>
                <w:rFonts w:cs="Arial"/>
                <w:sz w:val="20"/>
                <w:szCs w:val="20"/>
              </w:rPr>
            </w:pPr>
            <w:r>
              <w:rPr>
                <w:rFonts w:cs="Arial"/>
                <w:sz w:val="20"/>
                <w:szCs w:val="20"/>
              </w:rPr>
              <w:t>GNSS and PNT Q&amp; A session</w:t>
            </w:r>
          </w:p>
        </w:tc>
        <w:tc>
          <w:tcPr>
            <w:tcW w:w="3146" w:type="dxa"/>
            <w:shd w:val="clear" w:color="auto" w:fill="auto"/>
          </w:tcPr>
          <w:p w14:paraId="768A899D" w14:textId="2010CA4A" w:rsidR="00282AAB" w:rsidRDefault="00282AAB" w:rsidP="009F6F9A">
            <w:pPr>
              <w:rPr>
                <w:rFonts w:cs="Arial"/>
                <w:sz w:val="20"/>
                <w:szCs w:val="20"/>
              </w:rPr>
            </w:pPr>
            <w:r>
              <w:rPr>
                <w:rFonts w:cs="Arial"/>
                <w:sz w:val="20"/>
                <w:szCs w:val="20"/>
              </w:rPr>
              <w:t>GL 1053</w:t>
            </w:r>
            <w:ins w:id="92" w:author="Alan Grant" w:date="2015-04-22T07:19:00Z">
              <w:r w:rsidR="00017E79">
                <w:rPr>
                  <w:rFonts w:cs="Arial"/>
                  <w:sz w:val="20"/>
                  <w:szCs w:val="20"/>
                </w:rPr>
                <w:t>, IMO Resolution A.1046</w:t>
              </w:r>
            </w:ins>
            <w:ins w:id="93" w:author="Alan Grant" w:date="2015-04-23T09:04:00Z">
              <w:r w:rsidR="00B3690A">
                <w:rPr>
                  <w:rFonts w:cs="Arial"/>
                  <w:sz w:val="20"/>
                  <w:szCs w:val="20"/>
                </w:rPr>
                <w:t xml:space="preserve"> IALA WWRNP</w:t>
              </w:r>
            </w:ins>
          </w:p>
        </w:tc>
        <w:tc>
          <w:tcPr>
            <w:tcW w:w="682" w:type="dxa"/>
            <w:vMerge w:val="restart"/>
            <w:vAlign w:val="center"/>
          </w:tcPr>
          <w:p w14:paraId="3BCE4246" w14:textId="07A7FD5D" w:rsidR="00282AAB" w:rsidRPr="004C2946" w:rsidRDefault="00282AAB" w:rsidP="006B57E8">
            <w:pPr>
              <w:jc w:val="center"/>
              <w:rPr>
                <w:rFonts w:cs="Arial"/>
                <w:sz w:val="20"/>
                <w:szCs w:val="20"/>
              </w:rPr>
            </w:pPr>
            <w:r>
              <w:rPr>
                <w:rFonts w:cs="Arial"/>
                <w:sz w:val="20"/>
                <w:szCs w:val="20"/>
              </w:rPr>
              <w:t>8</w:t>
            </w:r>
          </w:p>
        </w:tc>
      </w:tr>
      <w:tr w:rsidR="00282AAB" w:rsidRPr="004C2946" w14:paraId="044695E1" w14:textId="77777777" w:rsidTr="006B57E8">
        <w:trPr>
          <w:jc w:val="center"/>
        </w:trPr>
        <w:tc>
          <w:tcPr>
            <w:tcW w:w="495" w:type="dxa"/>
            <w:shd w:val="clear" w:color="auto" w:fill="auto"/>
          </w:tcPr>
          <w:p w14:paraId="610B2E0D" w14:textId="77777777" w:rsidR="00282AAB" w:rsidRPr="004C2946" w:rsidRDefault="00282AAB" w:rsidP="009F6F9A">
            <w:pPr>
              <w:jc w:val="both"/>
              <w:rPr>
                <w:rFonts w:cs="Arial"/>
                <w:sz w:val="20"/>
                <w:szCs w:val="20"/>
              </w:rPr>
            </w:pPr>
          </w:p>
        </w:tc>
        <w:tc>
          <w:tcPr>
            <w:tcW w:w="525" w:type="dxa"/>
            <w:shd w:val="clear" w:color="auto" w:fill="auto"/>
          </w:tcPr>
          <w:p w14:paraId="04F289C2" w14:textId="77777777" w:rsidR="00282AAB" w:rsidRPr="00460872" w:rsidRDefault="00282AAB" w:rsidP="009F6F9A">
            <w:pPr>
              <w:jc w:val="both"/>
              <w:rPr>
                <w:rFonts w:cs="Arial"/>
                <w:b/>
                <w:sz w:val="20"/>
                <w:szCs w:val="20"/>
              </w:rPr>
            </w:pPr>
          </w:p>
        </w:tc>
        <w:tc>
          <w:tcPr>
            <w:tcW w:w="773" w:type="dxa"/>
            <w:shd w:val="clear" w:color="auto" w:fill="auto"/>
          </w:tcPr>
          <w:p w14:paraId="679B9391" w14:textId="3F2D40F7" w:rsidR="00282AAB" w:rsidRDefault="00282AAB" w:rsidP="009F6F9A">
            <w:pPr>
              <w:jc w:val="both"/>
              <w:rPr>
                <w:rFonts w:cs="Arial"/>
                <w:sz w:val="20"/>
                <w:szCs w:val="20"/>
              </w:rPr>
            </w:pPr>
            <w:del w:id="94" w:author="Alan Grant" w:date="2015-04-23T09:04:00Z">
              <w:r w:rsidDel="00B3690A">
                <w:rPr>
                  <w:rFonts w:cs="Arial"/>
                  <w:sz w:val="20"/>
                  <w:szCs w:val="20"/>
                </w:rPr>
                <w:delText>4.2.2</w:delText>
              </w:r>
            </w:del>
          </w:p>
        </w:tc>
        <w:tc>
          <w:tcPr>
            <w:tcW w:w="6231" w:type="dxa"/>
            <w:shd w:val="clear" w:color="auto" w:fill="auto"/>
          </w:tcPr>
          <w:p w14:paraId="56791570" w14:textId="4CCA7839" w:rsidR="00282AAB" w:rsidRDefault="00282AAB" w:rsidP="009F6F9A">
            <w:pPr>
              <w:jc w:val="right"/>
              <w:rPr>
                <w:rFonts w:cs="Arial"/>
                <w:sz w:val="20"/>
                <w:szCs w:val="20"/>
              </w:rPr>
            </w:pPr>
            <w:del w:id="95" w:author="Alan Grant" w:date="2015-04-22T07:20:00Z">
              <w:r w:rsidDel="00017E79">
                <w:rPr>
                  <w:rFonts w:cs="Arial"/>
                  <w:sz w:val="20"/>
                  <w:szCs w:val="20"/>
                </w:rPr>
                <w:delText>IALA World-Wide Radionavigation Plan</w:delText>
              </w:r>
            </w:del>
          </w:p>
        </w:tc>
        <w:tc>
          <w:tcPr>
            <w:tcW w:w="646" w:type="dxa"/>
            <w:vMerge/>
            <w:shd w:val="clear" w:color="auto" w:fill="auto"/>
          </w:tcPr>
          <w:p w14:paraId="7E385BE0" w14:textId="77777777" w:rsidR="00282AAB" w:rsidRDefault="00282AAB" w:rsidP="009F6F9A">
            <w:pPr>
              <w:jc w:val="center"/>
              <w:rPr>
                <w:rFonts w:cs="Arial"/>
                <w:sz w:val="20"/>
                <w:szCs w:val="20"/>
              </w:rPr>
            </w:pPr>
          </w:p>
        </w:tc>
        <w:tc>
          <w:tcPr>
            <w:tcW w:w="1650" w:type="dxa"/>
            <w:vMerge/>
            <w:shd w:val="clear" w:color="auto" w:fill="auto"/>
          </w:tcPr>
          <w:p w14:paraId="532999AF" w14:textId="77777777" w:rsidR="00282AAB" w:rsidRDefault="00282AAB" w:rsidP="009F6F9A">
            <w:pPr>
              <w:jc w:val="both"/>
              <w:rPr>
                <w:rFonts w:cs="Arial"/>
                <w:sz w:val="20"/>
                <w:szCs w:val="20"/>
              </w:rPr>
            </w:pPr>
          </w:p>
        </w:tc>
        <w:tc>
          <w:tcPr>
            <w:tcW w:w="3146" w:type="dxa"/>
            <w:shd w:val="clear" w:color="auto" w:fill="auto"/>
          </w:tcPr>
          <w:p w14:paraId="7DF9AB68" w14:textId="71F76F3A" w:rsidR="00282AAB" w:rsidRDefault="00282AAB" w:rsidP="009F6F9A">
            <w:pPr>
              <w:rPr>
                <w:rFonts w:cs="Arial"/>
                <w:sz w:val="20"/>
                <w:szCs w:val="20"/>
              </w:rPr>
            </w:pPr>
            <w:del w:id="96" w:author="Alan Grant" w:date="2015-04-23T09:04:00Z">
              <w:r w:rsidDel="00B3690A">
                <w:rPr>
                  <w:rFonts w:cs="Arial"/>
                  <w:sz w:val="20"/>
                  <w:szCs w:val="20"/>
                </w:rPr>
                <w:delText>IALA WWRNP</w:delText>
              </w:r>
            </w:del>
          </w:p>
        </w:tc>
        <w:tc>
          <w:tcPr>
            <w:tcW w:w="682" w:type="dxa"/>
            <w:vMerge/>
          </w:tcPr>
          <w:p w14:paraId="6E31B701" w14:textId="1D8C6764" w:rsidR="00282AAB" w:rsidRPr="004C2946" w:rsidRDefault="00282AAB" w:rsidP="009F6F9A">
            <w:pPr>
              <w:jc w:val="both"/>
              <w:rPr>
                <w:rFonts w:cs="Arial"/>
                <w:sz w:val="20"/>
                <w:szCs w:val="20"/>
              </w:rPr>
            </w:pPr>
          </w:p>
        </w:tc>
      </w:tr>
    </w:tbl>
    <w:p w14:paraId="71B1D0BF" w14:textId="77777777" w:rsidR="00822458" w:rsidRDefault="00822458" w:rsidP="007F41A9">
      <w:pPr>
        <w:pStyle w:val="List1"/>
        <w:numPr>
          <w:ilvl w:val="0"/>
          <w:numId w:val="0"/>
        </w:numPr>
        <w:ind w:left="567"/>
        <w:rPr>
          <w:rFonts w:cs="Arial"/>
        </w:rPr>
      </w:pPr>
    </w:p>
    <w:p w14:paraId="7600E82D" w14:textId="77777777" w:rsidR="00BB65F8" w:rsidRDefault="00BB65F8">
      <w:pPr>
        <w:rPr>
          <w:rFonts w:eastAsia="MS Mincho"/>
          <w:b/>
          <w:kern w:val="28"/>
          <w:sz w:val="24"/>
          <w:szCs w:val="20"/>
          <w:lang w:eastAsia="de-DE"/>
        </w:rPr>
      </w:pPr>
      <w:r>
        <w:br w:type="page"/>
      </w:r>
    </w:p>
    <w:p w14:paraId="4DA22386" w14:textId="2079A6CE" w:rsidR="009F6F9A" w:rsidRDefault="00AE0E71" w:rsidP="009F6F9A">
      <w:pPr>
        <w:pStyle w:val="Heading2"/>
      </w:pPr>
      <w:bookmarkStart w:id="97" w:name="_Toc417630487"/>
      <w:r>
        <w:lastRenderedPageBreak/>
        <w:t xml:space="preserve">Module </w:t>
      </w:r>
      <w:r w:rsidR="00BB65F8">
        <w:t>5</w:t>
      </w:r>
      <w:r>
        <w:t xml:space="preserve"> </w:t>
      </w:r>
      <w:r w:rsidR="006A7EA8">
        <w:t>–</w:t>
      </w:r>
      <w:r>
        <w:t xml:space="preserve"> </w:t>
      </w:r>
      <w:r w:rsidR="00313D8D">
        <w:t xml:space="preserve">Communications </w:t>
      </w:r>
      <w:r w:rsidR="001A4FCE">
        <w:t>and</w:t>
      </w:r>
      <w:r w:rsidR="00313D8D">
        <w:t xml:space="preserve"> A</w:t>
      </w:r>
      <w:r w:rsidR="001A4FCE">
        <w:t>IS</w:t>
      </w:r>
      <w:bookmarkEnd w:id="97"/>
    </w:p>
    <w:p w14:paraId="6039BA7F" w14:textId="77777777" w:rsidR="009F6F9A" w:rsidRDefault="009F6F9A" w:rsidP="009F6F9A">
      <w:pPr>
        <w:pStyle w:val="Heading3"/>
      </w:pPr>
      <w:r>
        <w:t>Scope</w:t>
      </w:r>
    </w:p>
    <w:p w14:paraId="21B48CC7" w14:textId="4C0AE2C0" w:rsidR="009F6F9A" w:rsidRDefault="009F6F9A" w:rsidP="009F6F9A">
      <w:pPr>
        <w:rPr>
          <w:lang w:eastAsia="de-DE"/>
        </w:rPr>
      </w:pPr>
      <w:r>
        <w:rPr>
          <w:lang w:eastAsia="de-DE"/>
        </w:rPr>
        <w:t xml:space="preserve">This module </w:t>
      </w:r>
      <w:r w:rsidR="006A7EA8">
        <w:rPr>
          <w:rFonts w:cs="Arial"/>
        </w:rPr>
        <w:t>describes the communications systems necessary to support e-Navigation</w:t>
      </w:r>
      <w:r>
        <w:rPr>
          <w:rFonts w:cs="Arial"/>
        </w:rPr>
        <w:t>.</w:t>
      </w:r>
    </w:p>
    <w:p w14:paraId="268984B0" w14:textId="77777777" w:rsidR="009F6F9A" w:rsidRDefault="009F6F9A" w:rsidP="009F6F9A">
      <w:pPr>
        <w:pStyle w:val="List1"/>
        <w:numPr>
          <w:ilvl w:val="0"/>
          <w:numId w:val="0"/>
        </w:numPr>
        <w:rPr>
          <w:rFonts w:cs="Arial"/>
        </w:rPr>
      </w:pPr>
    </w:p>
    <w:p w14:paraId="04B417FA" w14:textId="77777777" w:rsidR="009F6F9A" w:rsidRDefault="009F6F9A" w:rsidP="009F6F9A">
      <w:pPr>
        <w:pStyle w:val="Heading3"/>
      </w:pPr>
      <w:r>
        <w:t>Learning Objectives</w:t>
      </w:r>
    </w:p>
    <w:p w14:paraId="0C08829A" w14:textId="6B5990A8"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w:t>
      </w:r>
      <w:r w:rsidR="006A7EA8">
        <w:rPr>
          <w:lang w:eastAsia="de-DE"/>
        </w:rPr>
        <w:t>of communications systems, including the Automatic Identification System on which e-Navigation is dependent</w:t>
      </w:r>
      <w:r>
        <w:rPr>
          <w:lang w:eastAsia="de-DE"/>
        </w:rPr>
        <w:t>.</w:t>
      </w:r>
    </w:p>
    <w:p w14:paraId="3163EEC9" w14:textId="77777777" w:rsidR="009F6F9A" w:rsidRDefault="009F6F9A" w:rsidP="009F6F9A">
      <w:pPr>
        <w:rPr>
          <w:lang w:eastAsia="de-DE"/>
        </w:rPr>
      </w:pPr>
    </w:p>
    <w:p w14:paraId="61CC6C76" w14:textId="1A9FDA97" w:rsidR="009F6F9A" w:rsidRDefault="009F6F9A" w:rsidP="009F6F9A">
      <w:r>
        <w:t>2.</w:t>
      </w:r>
      <w:r w:rsidR="00850F78">
        <w:t>5</w:t>
      </w:r>
      <w:r>
        <w:t xml:space="preserve">.3 </w:t>
      </w:r>
      <w:r w:rsidRPr="008214BE">
        <w:t xml:space="preserve">DETAILED TEACHING SYLLABUS FOR MODULE </w:t>
      </w:r>
      <w:ins w:id="98" w:author="Alan Grant" w:date="2015-04-21T15:04:00Z">
        <w:r w:rsidR="00DA0E83">
          <w:t>5</w:t>
        </w:r>
      </w:ins>
      <w:del w:id="99" w:author="Alan Grant" w:date="2015-04-21T15:04:00Z">
        <w:r w:rsidDel="00DA0E83">
          <w:delText>4</w:delText>
        </w:r>
      </w:del>
      <w:r w:rsidRPr="008214BE">
        <w:t xml:space="preserve"> – </w:t>
      </w:r>
      <w:r w:rsidR="003A1D2F">
        <w:t>COMMUNICATIONS AND AIS</w:t>
      </w:r>
    </w:p>
    <w:p w14:paraId="7A69CF3B" w14:textId="29A62744" w:rsidR="009F6F9A" w:rsidRPr="00CC2DDF" w:rsidRDefault="009F6F9A" w:rsidP="009F6F9A">
      <w:pPr>
        <w:pStyle w:val="Table"/>
      </w:pPr>
      <w:r w:rsidRPr="00CC2DDF">
        <w:rPr>
          <w:rFonts w:cs="Arial"/>
          <w:sz w:val="20"/>
        </w:rPr>
        <w:t xml:space="preserve">Detailed Teaching Syllabus Module </w:t>
      </w:r>
      <w:r w:rsidR="00850F78">
        <w:rPr>
          <w:rFonts w:cs="Arial"/>
          <w:sz w:val="20"/>
        </w:rPr>
        <w:t>5</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14:paraId="1E85F35F" w14:textId="77777777" w:rsidTr="009F6F9A">
        <w:trPr>
          <w:cantSplit/>
          <w:trHeight w:val="1514"/>
          <w:jc w:val="center"/>
        </w:trPr>
        <w:tc>
          <w:tcPr>
            <w:tcW w:w="495" w:type="dxa"/>
            <w:textDirection w:val="btLr"/>
            <w:vAlign w:val="center"/>
          </w:tcPr>
          <w:p w14:paraId="48400338" w14:textId="77777777"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5AC84DB0" w14:textId="77777777"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1594AAE" w14:textId="77777777"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14:paraId="6992C4B5" w14:textId="77777777"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14:paraId="3E91493E" w14:textId="77777777"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14:paraId="66B3A22B" w14:textId="77777777"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14:paraId="146132E0" w14:textId="77777777" w:rsidR="009F6F9A" w:rsidRDefault="009F6F9A" w:rsidP="009F6F9A">
            <w:pPr>
              <w:jc w:val="center"/>
              <w:rPr>
                <w:rFonts w:cs="Arial"/>
                <w:b/>
                <w:sz w:val="20"/>
                <w:szCs w:val="20"/>
              </w:rPr>
            </w:pPr>
            <w:r>
              <w:rPr>
                <w:rFonts w:cs="Arial"/>
                <w:b/>
                <w:sz w:val="20"/>
                <w:szCs w:val="20"/>
              </w:rPr>
              <w:t>References</w:t>
            </w:r>
          </w:p>
          <w:p w14:paraId="6FE97A63" w14:textId="77777777" w:rsidR="009F6F9A" w:rsidRDefault="009F6F9A" w:rsidP="009F6F9A">
            <w:pPr>
              <w:jc w:val="center"/>
              <w:rPr>
                <w:rFonts w:cs="Arial"/>
                <w:sz w:val="20"/>
                <w:szCs w:val="20"/>
              </w:rPr>
            </w:pPr>
          </w:p>
          <w:p w14:paraId="6B091EF3" w14:textId="77777777" w:rsidR="009F6F9A" w:rsidRDefault="009F6F9A" w:rsidP="009F6F9A">
            <w:pPr>
              <w:jc w:val="center"/>
              <w:rPr>
                <w:rFonts w:cs="Arial"/>
                <w:sz w:val="20"/>
                <w:szCs w:val="20"/>
              </w:rPr>
            </w:pPr>
            <w:r>
              <w:rPr>
                <w:rFonts w:cs="Arial"/>
                <w:sz w:val="20"/>
                <w:szCs w:val="20"/>
              </w:rPr>
              <w:t>Rec = Recommendation</w:t>
            </w:r>
          </w:p>
          <w:p w14:paraId="57F53B33" w14:textId="77777777"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14:paraId="75ECF528" w14:textId="77777777" w:rsidR="009F6F9A" w:rsidRDefault="009F6F9A" w:rsidP="009F6F9A">
            <w:pPr>
              <w:ind w:left="113" w:right="113"/>
              <w:jc w:val="center"/>
              <w:rPr>
                <w:rFonts w:cs="Arial"/>
                <w:b/>
                <w:sz w:val="20"/>
                <w:szCs w:val="20"/>
              </w:rPr>
            </w:pPr>
            <w:r>
              <w:rPr>
                <w:rFonts w:cs="Arial"/>
                <w:b/>
                <w:sz w:val="20"/>
                <w:szCs w:val="20"/>
              </w:rPr>
              <w:t>Lecture No.</w:t>
            </w:r>
          </w:p>
        </w:tc>
      </w:tr>
      <w:tr w:rsidR="009F6F9A" w14:paraId="4776E82E" w14:textId="77777777" w:rsidTr="009F6F9A">
        <w:trPr>
          <w:jc w:val="center"/>
        </w:trPr>
        <w:tc>
          <w:tcPr>
            <w:tcW w:w="495" w:type="dxa"/>
          </w:tcPr>
          <w:p w14:paraId="13D65676" w14:textId="48B12A48" w:rsidR="009F6F9A" w:rsidRDefault="00BB65F8" w:rsidP="009F6F9A">
            <w:pPr>
              <w:jc w:val="center"/>
              <w:rPr>
                <w:rFonts w:cs="Arial"/>
                <w:b/>
                <w:sz w:val="20"/>
                <w:szCs w:val="20"/>
              </w:rPr>
            </w:pPr>
            <w:r>
              <w:rPr>
                <w:rFonts w:cs="Arial"/>
                <w:b/>
                <w:sz w:val="20"/>
                <w:szCs w:val="20"/>
              </w:rPr>
              <w:t>5</w:t>
            </w:r>
          </w:p>
        </w:tc>
        <w:tc>
          <w:tcPr>
            <w:tcW w:w="525" w:type="dxa"/>
            <w:shd w:val="clear" w:color="auto" w:fill="D9D9D9" w:themeFill="background1" w:themeFillShade="D9"/>
          </w:tcPr>
          <w:p w14:paraId="20BFA344" w14:textId="77777777" w:rsidR="009F6F9A" w:rsidRDefault="009F6F9A" w:rsidP="009F6F9A">
            <w:pPr>
              <w:jc w:val="both"/>
              <w:rPr>
                <w:rFonts w:cs="Arial"/>
                <w:b/>
                <w:sz w:val="20"/>
                <w:szCs w:val="20"/>
              </w:rPr>
            </w:pPr>
          </w:p>
        </w:tc>
        <w:tc>
          <w:tcPr>
            <w:tcW w:w="717" w:type="dxa"/>
            <w:vMerge w:val="restart"/>
            <w:shd w:val="clear" w:color="auto" w:fill="D9D9D9" w:themeFill="background1" w:themeFillShade="D9"/>
          </w:tcPr>
          <w:p w14:paraId="72E73C98" w14:textId="77777777" w:rsidR="009F6F9A" w:rsidRDefault="009F6F9A" w:rsidP="009F6F9A">
            <w:pPr>
              <w:jc w:val="both"/>
              <w:rPr>
                <w:rFonts w:cs="Arial"/>
                <w:b/>
                <w:sz w:val="20"/>
                <w:szCs w:val="20"/>
              </w:rPr>
            </w:pPr>
          </w:p>
        </w:tc>
        <w:tc>
          <w:tcPr>
            <w:tcW w:w="6271" w:type="dxa"/>
          </w:tcPr>
          <w:p w14:paraId="2C0C8BB4" w14:textId="7BBACBF4" w:rsidR="009F6F9A" w:rsidRDefault="003A1D2F" w:rsidP="009F6F9A">
            <w:pPr>
              <w:jc w:val="center"/>
              <w:rPr>
                <w:rFonts w:cs="Arial"/>
                <w:b/>
                <w:sz w:val="20"/>
                <w:szCs w:val="20"/>
              </w:rPr>
            </w:pPr>
            <w:r>
              <w:rPr>
                <w:rFonts w:cs="Arial"/>
                <w:b/>
                <w:sz w:val="20"/>
                <w:szCs w:val="20"/>
              </w:rPr>
              <w:t>COMMUNICATIONS AND AIS</w:t>
            </w:r>
          </w:p>
        </w:tc>
        <w:tc>
          <w:tcPr>
            <w:tcW w:w="648" w:type="dxa"/>
            <w:vMerge w:val="restart"/>
            <w:shd w:val="clear" w:color="auto" w:fill="D9D9D9" w:themeFill="background1" w:themeFillShade="D9"/>
          </w:tcPr>
          <w:p w14:paraId="78585539" w14:textId="77777777" w:rsidR="009F6F9A" w:rsidRDefault="009F6F9A" w:rsidP="009F6F9A">
            <w:pPr>
              <w:jc w:val="both"/>
              <w:rPr>
                <w:rFonts w:cs="Arial"/>
                <w:b/>
                <w:sz w:val="20"/>
                <w:szCs w:val="20"/>
              </w:rPr>
            </w:pPr>
          </w:p>
        </w:tc>
        <w:tc>
          <w:tcPr>
            <w:tcW w:w="1650" w:type="dxa"/>
            <w:vMerge w:val="restart"/>
            <w:shd w:val="clear" w:color="auto" w:fill="D9D9D9" w:themeFill="background1" w:themeFillShade="D9"/>
          </w:tcPr>
          <w:p w14:paraId="6FCA6DEE" w14:textId="77777777" w:rsidR="009F6F9A" w:rsidRDefault="009F6F9A" w:rsidP="009F6F9A">
            <w:pPr>
              <w:jc w:val="both"/>
              <w:rPr>
                <w:rFonts w:cs="Arial"/>
                <w:b/>
                <w:sz w:val="20"/>
                <w:szCs w:val="20"/>
              </w:rPr>
            </w:pPr>
          </w:p>
        </w:tc>
        <w:tc>
          <w:tcPr>
            <w:tcW w:w="3158" w:type="dxa"/>
            <w:vMerge w:val="restart"/>
            <w:shd w:val="clear" w:color="auto" w:fill="D9D9D9" w:themeFill="background1" w:themeFillShade="D9"/>
          </w:tcPr>
          <w:p w14:paraId="43E837F9" w14:textId="77777777" w:rsidR="009F6F9A" w:rsidRDefault="009F6F9A" w:rsidP="009F6F9A">
            <w:pPr>
              <w:jc w:val="both"/>
              <w:rPr>
                <w:rFonts w:cs="Arial"/>
                <w:b/>
                <w:sz w:val="20"/>
                <w:szCs w:val="20"/>
              </w:rPr>
            </w:pPr>
          </w:p>
        </w:tc>
        <w:tc>
          <w:tcPr>
            <w:tcW w:w="684" w:type="dxa"/>
            <w:vMerge w:val="restart"/>
            <w:shd w:val="clear" w:color="auto" w:fill="D9D9D9" w:themeFill="background1" w:themeFillShade="D9"/>
          </w:tcPr>
          <w:p w14:paraId="3EB836AE" w14:textId="77777777" w:rsidR="009F6F9A" w:rsidRDefault="009F6F9A" w:rsidP="009F6F9A">
            <w:pPr>
              <w:jc w:val="both"/>
              <w:rPr>
                <w:rFonts w:cs="Arial"/>
                <w:sz w:val="20"/>
                <w:szCs w:val="20"/>
              </w:rPr>
            </w:pPr>
          </w:p>
          <w:p w14:paraId="3C168847" w14:textId="77777777" w:rsidR="009F6F9A" w:rsidRDefault="009F6F9A" w:rsidP="009F6F9A">
            <w:pPr>
              <w:jc w:val="center"/>
              <w:rPr>
                <w:rFonts w:cs="Arial"/>
                <w:b/>
                <w:sz w:val="20"/>
                <w:szCs w:val="20"/>
              </w:rPr>
            </w:pPr>
          </w:p>
        </w:tc>
      </w:tr>
      <w:tr w:rsidR="009F6F9A" w:rsidRPr="009619DC" w14:paraId="1ECF842F" w14:textId="77777777" w:rsidTr="009F6F9A">
        <w:trPr>
          <w:jc w:val="center"/>
        </w:trPr>
        <w:tc>
          <w:tcPr>
            <w:tcW w:w="495" w:type="dxa"/>
          </w:tcPr>
          <w:p w14:paraId="37B60521" w14:textId="77777777" w:rsidR="009F6F9A" w:rsidRPr="004C2946" w:rsidRDefault="009F6F9A" w:rsidP="009F6F9A">
            <w:pPr>
              <w:jc w:val="both"/>
              <w:rPr>
                <w:rFonts w:cs="Arial"/>
                <w:sz w:val="20"/>
                <w:szCs w:val="20"/>
              </w:rPr>
            </w:pPr>
          </w:p>
        </w:tc>
        <w:tc>
          <w:tcPr>
            <w:tcW w:w="525" w:type="dxa"/>
          </w:tcPr>
          <w:p w14:paraId="5CEF835A" w14:textId="298A5FA6" w:rsidR="009F6F9A" w:rsidRPr="00CC2943" w:rsidRDefault="00BB65F8" w:rsidP="009F6F9A">
            <w:pPr>
              <w:jc w:val="both"/>
              <w:rPr>
                <w:rFonts w:cs="Arial"/>
                <w:b/>
                <w:sz w:val="20"/>
                <w:szCs w:val="20"/>
              </w:rPr>
            </w:pPr>
            <w:r>
              <w:rPr>
                <w:rFonts w:cs="Arial"/>
                <w:b/>
                <w:sz w:val="20"/>
                <w:szCs w:val="20"/>
              </w:rPr>
              <w:t>5</w:t>
            </w:r>
            <w:r w:rsidR="009F6F9A" w:rsidRPr="00CC2943">
              <w:rPr>
                <w:rFonts w:cs="Arial"/>
                <w:b/>
                <w:sz w:val="20"/>
                <w:szCs w:val="20"/>
              </w:rPr>
              <w:t>.1</w:t>
            </w:r>
          </w:p>
        </w:tc>
        <w:tc>
          <w:tcPr>
            <w:tcW w:w="717" w:type="dxa"/>
            <w:vMerge/>
            <w:shd w:val="clear" w:color="auto" w:fill="D9D9D9" w:themeFill="background1" w:themeFillShade="D9"/>
          </w:tcPr>
          <w:p w14:paraId="6B8EEEA8" w14:textId="77777777" w:rsidR="009F6F9A" w:rsidRPr="004C2946" w:rsidRDefault="009F6F9A" w:rsidP="009F6F9A">
            <w:pPr>
              <w:jc w:val="both"/>
              <w:rPr>
                <w:rFonts w:cs="Arial"/>
                <w:sz w:val="20"/>
                <w:szCs w:val="20"/>
              </w:rPr>
            </w:pPr>
          </w:p>
        </w:tc>
        <w:tc>
          <w:tcPr>
            <w:tcW w:w="6271" w:type="dxa"/>
          </w:tcPr>
          <w:p w14:paraId="65669080" w14:textId="1AF5157E" w:rsidR="009F6F9A" w:rsidRPr="00C105DF" w:rsidRDefault="00C105DF" w:rsidP="009F6F9A">
            <w:pPr>
              <w:jc w:val="right"/>
              <w:rPr>
                <w:rFonts w:cs="Arial"/>
                <w:b/>
                <w:sz w:val="20"/>
                <w:szCs w:val="20"/>
                <w:lang w:val="fr-FR"/>
              </w:rPr>
            </w:pPr>
            <w:r w:rsidRPr="00C105DF">
              <w:rPr>
                <w:rFonts w:cs="Arial"/>
                <w:b/>
                <w:sz w:val="20"/>
                <w:szCs w:val="20"/>
                <w:lang w:val="fr-FR"/>
              </w:rPr>
              <w:t xml:space="preserve">IALA </w:t>
            </w:r>
            <w:r w:rsidR="00892704" w:rsidRPr="00C105DF">
              <w:rPr>
                <w:rFonts w:cs="Arial"/>
                <w:b/>
                <w:sz w:val="20"/>
                <w:szCs w:val="20"/>
                <w:lang w:val="fr-FR"/>
              </w:rPr>
              <w:t>Maritime Radio Communications Plan</w:t>
            </w:r>
          </w:p>
        </w:tc>
        <w:tc>
          <w:tcPr>
            <w:tcW w:w="648" w:type="dxa"/>
            <w:vMerge/>
            <w:shd w:val="clear" w:color="auto" w:fill="D9D9D9" w:themeFill="background1" w:themeFillShade="D9"/>
          </w:tcPr>
          <w:p w14:paraId="2AC266E0" w14:textId="77777777" w:rsidR="009F6F9A" w:rsidRPr="00C105DF" w:rsidRDefault="009F6F9A" w:rsidP="009F6F9A">
            <w:pPr>
              <w:jc w:val="center"/>
              <w:rPr>
                <w:rFonts w:cs="Arial"/>
                <w:sz w:val="20"/>
                <w:szCs w:val="20"/>
                <w:lang w:val="fr-FR"/>
              </w:rPr>
            </w:pPr>
          </w:p>
        </w:tc>
        <w:tc>
          <w:tcPr>
            <w:tcW w:w="1650" w:type="dxa"/>
            <w:vMerge/>
            <w:shd w:val="clear" w:color="auto" w:fill="D9D9D9" w:themeFill="background1" w:themeFillShade="D9"/>
          </w:tcPr>
          <w:p w14:paraId="7EF17A2F" w14:textId="77777777" w:rsidR="009F6F9A" w:rsidRPr="00C105DF" w:rsidRDefault="009F6F9A" w:rsidP="009F6F9A">
            <w:pPr>
              <w:jc w:val="both"/>
              <w:rPr>
                <w:rFonts w:cs="Arial"/>
                <w:sz w:val="20"/>
                <w:szCs w:val="20"/>
                <w:lang w:val="fr-FR"/>
              </w:rPr>
            </w:pPr>
          </w:p>
        </w:tc>
        <w:tc>
          <w:tcPr>
            <w:tcW w:w="3158" w:type="dxa"/>
            <w:vMerge/>
          </w:tcPr>
          <w:p w14:paraId="10E962F9" w14:textId="77777777" w:rsidR="009F6F9A" w:rsidRPr="00C105DF" w:rsidRDefault="009F6F9A" w:rsidP="009F6F9A">
            <w:pPr>
              <w:jc w:val="both"/>
              <w:rPr>
                <w:rFonts w:cs="Arial"/>
                <w:sz w:val="20"/>
                <w:szCs w:val="20"/>
                <w:lang w:val="fr-FR"/>
              </w:rPr>
            </w:pPr>
          </w:p>
        </w:tc>
        <w:tc>
          <w:tcPr>
            <w:tcW w:w="684" w:type="dxa"/>
            <w:vMerge/>
          </w:tcPr>
          <w:p w14:paraId="6486B4B6" w14:textId="77777777" w:rsidR="009F6F9A" w:rsidRPr="00C105DF" w:rsidRDefault="009F6F9A" w:rsidP="009F6F9A">
            <w:pPr>
              <w:jc w:val="center"/>
              <w:rPr>
                <w:rFonts w:cs="Arial"/>
                <w:sz w:val="20"/>
                <w:szCs w:val="20"/>
                <w:lang w:val="fr-FR"/>
              </w:rPr>
            </w:pPr>
          </w:p>
        </w:tc>
      </w:tr>
      <w:tr w:rsidR="00AF6230" w:rsidRPr="004C2946" w14:paraId="6C140457" w14:textId="77777777" w:rsidTr="00DB344C">
        <w:trPr>
          <w:jc w:val="center"/>
        </w:trPr>
        <w:tc>
          <w:tcPr>
            <w:tcW w:w="495" w:type="dxa"/>
          </w:tcPr>
          <w:p w14:paraId="1A0EBF4A" w14:textId="77777777" w:rsidR="00AF6230" w:rsidRPr="00C105DF" w:rsidRDefault="00AF6230" w:rsidP="009F6F9A">
            <w:pPr>
              <w:jc w:val="both"/>
              <w:rPr>
                <w:rFonts w:cs="Arial"/>
                <w:sz w:val="20"/>
                <w:szCs w:val="20"/>
                <w:lang w:val="fr-FR"/>
              </w:rPr>
            </w:pPr>
          </w:p>
        </w:tc>
        <w:tc>
          <w:tcPr>
            <w:tcW w:w="525" w:type="dxa"/>
          </w:tcPr>
          <w:p w14:paraId="42CD46E9" w14:textId="77777777" w:rsidR="00AF6230" w:rsidRPr="00C105DF" w:rsidRDefault="00AF6230" w:rsidP="009F6F9A">
            <w:pPr>
              <w:jc w:val="both"/>
              <w:rPr>
                <w:rFonts w:cs="Arial"/>
                <w:sz w:val="20"/>
                <w:szCs w:val="20"/>
                <w:lang w:val="fr-FR"/>
              </w:rPr>
            </w:pPr>
          </w:p>
        </w:tc>
        <w:tc>
          <w:tcPr>
            <w:tcW w:w="717" w:type="dxa"/>
          </w:tcPr>
          <w:p w14:paraId="582627FE" w14:textId="33DD97A5" w:rsidR="00AF6230" w:rsidRPr="004C2946" w:rsidRDefault="00BB65F8" w:rsidP="009F6F9A">
            <w:pPr>
              <w:jc w:val="both"/>
              <w:rPr>
                <w:rFonts w:cs="Arial"/>
                <w:sz w:val="20"/>
                <w:szCs w:val="20"/>
              </w:rPr>
            </w:pPr>
            <w:r>
              <w:rPr>
                <w:rFonts w:cs="Arial"/>
                <w:sz w:val="20"/>
                <w:szCs w:val="20"/>
              </w:rPr>
              <w:t>5</w:t>
            </w:r>
            <w:r w:rsidR="00AF6230">
              <w:rPr>
                <w:rFonts w:cs="Arial"/>
                <w:sz w:val="20"/>
                <w:szCs w:val="20"/>
              </w:rPr>
              <w:t>.1.1</w:t>
            </w:r>
          </w:p>
        </w:tc>
        <w:tc>
          <w:tcPr>
            <w:tcW w:w="6271" w:type="dxa"/>
          </w:tcPr>
          <w:p w14:paraId="4AD922D3" w14:textId="6BF3581F" w:rsidR="00AF6230" w:rsidRPr="004C2946" w:rsidRDefault="00AF6230" w:rsidP="00364448">
            <w:pPr>
              <w:jc w:val="right"/>
              <w:rPr>
                <w:rFonts w:cs="Arial"/>
                <w:sz w:val="20"/>
                <w:szCs w:val="20"/>
              </w:rPr>
            </w:pPr>
            <w:r>
              <w:rPr>
                <w:rFonts w:cs="Arial"/>
                <w:sz w:val="20"/>
                <w:szCs w:val="20"/>
              </w:rPr>
              <w:t>Review of communications required to support e-Navigation</w:t>
            </w:r>
          </w:p>
        </w:tc>
        <w:tc>
          <w:tcPr>
            <w:tcW w:w="648" w:type="dxa"/>
            <w:vMerge w:val="restart"/>
            <w:vAlign w:val="center"/>
          </w:tcPr>
          <w:p w14:paraId="04D53BA3" w14:textId="3F27AA5A" w:rsidR="00AF6230" w:rsidRPr="004C2946" w:rsidRDefault="00AF6230" w:rsidP="00DB344C">
            <w:pPr>
              <w:jc w:val="center"/>
              <w:rPr>
                <w:rFonts w:cs="Arial"/>
                <w:sz w:val="20"/>
                <w:szCs w:val="20"/>
              </w:rPr>
            </w:pPr>
            <w:r>
              <w:rPr>
                <w:rFonts w:cs="Arial"/>
                <w:sz w:val="20"/>
                <w:szCs w:val="20"/>
              </w:rPr>
              <w:t>2</w:t>
            </w:r>
          </w:p>
        </w:tc>
        <w:tc>
          <w:tcPr>
            <w:tcW w:w="1650" w:type="dxa"/>
          </w:tcPr>
          <w:p w14:paraId="035DA247" w14:textId="482F5889" w:rsidR="00AF6230" w:rsidRPr="004C2946" w:rsidRDefault="00AF6230" w:rsidP="009E384C">
            <w:pPr>
              <w:rPr>
                <w:rFonts w:cs="Arial"/>
                <w:sz w:val="20"/>
                <w:szCs w:val="20"/>
              </w:rPr>
            </w:pPr>
          </w:p>
        </w:tc>
        <w:tc>
          <w:tcPr>
            <w:tcW w:w="3158" w:type="dxa"/>
          </w:tcPr>
          <w:p w14:paraId="3A272AE7" w14:textId="77777777" w:rsidR="00AF6230" w:rsidRPr="004C2946" w:rsidRDefault="00AF6230" w:rsidP="009F6F9A">
            <w:pPr>
              <w:rPr>
                <w:rFonts w:cs="Arial"/>
                <w:sz w:val="20"/>
                <w:szCs w:val="20"/>
              </w:rPr>
            </w:pPr>
          </w:p>
        </w:tc>
        <w:tc>
          <w:tcPr>
            <w:tcW w:w="684" w:type="dxa"/>
            <w:vMerge w:val="restart"/>
            <w:vAlign w:val="center"/>
          </w:tcPr>
          <w:p w14:paraId="0BA5A0BC" w14:textId="1F8F62D2" w:rsidR="00AF6230" w:rsidRPr="004C2946" w:rsidRDefault="00BB65F8" w:rsidP="009F6F9A">
            <w:pPr>
              <w:jc w:val="center"/>
              <w:rPr>
                <w:rFonts w:cs="Arial"/>
                <w:sz w:val="20"/>
                <w:szCs w:val="20"/>
              </w:rPr>
            </w:pPr>
            <w:r>
              <w:rPr>
                <w:rFonts w:cs="Arial"/>
                <w:sz w:val="20"/>
                <w:szCs w:val="20"/>
              </w:rPr>
              <w:t>9</w:t>
            </w:r>
          </w:p>
        </w:tc>
      </w:tr>
      <w:tr w:rsidR="00AF6230" w:rsidRPr="004C2946" w14:paraId="062B5F3F" w14:textId="77777777" w:rsidTr="009F6F9A">
        <w:trPr>
          <w:jc w:val="center"/>
        </w:trPr>
        <w:tc>
          <w:tcPr>
            <w:tcW w:w="495" w:type="dxa"/>
          </w:tcPr>
          <w:p w14:paraId="56F778B6" w14:textId="77777777" w:rsidR="00AF6230" w:rsidRPr="004C2946" w:rsidRDefault="00AF6230" w:rsidP="009F6F9A">
            <w:pPr>
              <w:jc w:val="both"/>
              <w:rPr>
                <w:rFonts w:cs="Arial"/>
                <w:sz w:val="20"/>
                <w:szCs w:val="20"/>
              </w:rPr>
            </w:pPr>
          </w:p>
        </w:tc>
        <w:tc>
          <w:tcPr>
            <w:tcW w:w="525" w:type="dxa"/>
          </w:tcPr>
          <w:p w14:paraId="6EDEC8BD" w14:textId="77777777" w:rsidR="00AF6230" w:rsidRPr="004C2946" w:rsidRDefault="00AF6230" w:rsidP="009F6F9A">
            <w:pPr>
              <w:jc w:val="both"/>
              <w:rPr>
                <w:rFonts w:cs="Arial"/>
                <w:sz w:val="20"/>
                <w:szCs w:val="20"/>
              </w:rPr>
            </w:pPr>
          </w:p>
        </w:tc>
        <w:tc>
          <w:tcPr>
            <w:tcW w:w="717" w:type="dxa"/>
          </w:tcPr>
          <w:p w14:paraId="73C7E6B4" w14:textId="06DA57AB" w:rsidR="00AF6230" w:rsidRPr="004C2946" w:rsidRDefault="00BB65F8" w:rsidP="009F6F9A">
            <w:pPr>
              <w:jc w:val="both"/>
              <w:rPr>
                <w:rFonts w:cs="Arial"/>
                <w:sz w:val="20"/>
                <w:szCs w:val="20"/>
              </w:rPr>
            </w:pPr>
            <w:r>
              <w:rPr>
                <w:rFonts w:cs="Arial"/>
                <w:sz w:val="20"/>
                <w:szCs w:val="20"/>
              </w:rPr>
              <w:t>5</w:t>
            </w:r>
            <w:r w:rsidR="00AF6230">
              <w:rPr>
                <w:rFonts w:cs="Arial"/>
                <w:sz w:val="20"/>
                <w:szCs w:val="20"/>
              </w:rPr>
              <w:t>.1.2.</w:t>
            </w:r>
          </w:p>
        </w:tc>
        <w:tc>
          <w:tcPr>
            <w:tcW w:w="6271" w:type="dxa"/>
          </w:tcPr>
          <w:p w14:paraId="56EA84E5" w14:textId="72E00F42" w:rsidR="00AF6230" w:rsidRPr="004C2946" w:rsidRDefault="00AF6230" w:rsidP="009F6F9A">
            <w:pPr>
              <w:jc w:val="right"/>
              <w:rPr>
                <w:rFonts w:cs="Arial"/>
                <w:sz w:val="20"/>
                <w:szCs w:val="20"/>
              </w:rPr>
            </w:pPr>
            <w:r>
              <w:rPr>
                <w:rFonts w:cs="Arial"/>
                <w:sz w:val="20"/>
                <w:szCs w:val="20"/>
              </w:rPr>
              <w:t>Bandwidth availability</w:t>
            </w:r>
          </w:p>
        </w:tc>
        <w:tc>
          <w:tcPr>
            <w:tcW w:w="648" w:type="dxa"/>
            <w:vMerge/>
          </w:tcPr>
          <w:p w14:paraId="7DF9289E" w14:textId="77777777" w:rsidR="00AF6230" w:rsidRPr="004C2946" w:rsidRDefault="00AF6230" w:rsidP="009F6F9A">
            <w:pPr>
              <w:jc w:val="center"/>
              <w:rPr>
                <w:rFonts w:cs="Arial"/>
                <w:sz w:val="20"/>
                <w:szCs w:val="20"/>
              </w:rPr>
            </w:pPr>
          </w:p>
        </w:tc>
        <w:tc>
          <w:tcPr>
            <w:tcW w:w="1650" w:type="dxa"/>
          </w:tcPr>
          <w:p w14:paraId="5A983706" w14:textId="77777777" w:rsidR="00AF6230" w:rsidRPr="004C2946" w:rsidRDefault="00AF6230" w:rsidP="009F6F9A">
            <w:pPr>
              <w:jc w:val="both"/>
              <w:rPr>
                <w:rFonts w:cs="Arial"/>
                <w:sz w:val="20"/>
                <w:szCs w:val="20"/>
              </w:rPr>
            </w:pPr>
          </w:p>
        </w:tc>
        <w:tc>
          <w:tcPr>
            <w:tcW w:w="3158" w:type="dxa"/>
          </w:tcPr>
          <w:p w14:paraId="1C83C450" w14:textId="77777777" w:rsidR="00AF6230" w:rsidRPr="004C2946" w:rsidRDefault="00AF6230" w:rsidP="009F6F9A">
            <w:pPr>
              <w:rPr>
                <w:rFonts w:cs="Arial"/>
                <w:sz w:val="20"/>
                <w:szCs w:val="20"/>
              </w:rPr>
            </w:pPr>
          </w:p>
        </w:tc>
        <w:tc>
          <w:tcPr>
            <w:tcW w:w="684" w:type="dxa"/>
            <w:vMerge/>
          </w:tcPr>
          <w:p w14:paraId="060EF075" w14:textId="77777777" w:rsidR="00AF6230" w:rsidRPr="004C2946" w:rsidRDefault="00AF6230" w:rsidP="009F6F9A">
            <w:pPr>
              <w:jc w:val="both"/>
              <w:rPr>
                <w:rFonts w:cs="Arial"/>
                <w:sz w:val="20"/>
                <w:szCs w:val="20"/>
              </w:rPr>
            </w:pPr>
          </w:p>
        </w:tc>
      </w:tr>
      <w:tr w:rsidR="00AF6230" w:rsidRPr="004C2946" w14:paraId="476222E5" w14:textId="77777777" w:rsidTr="009F6F9A">
        <w:trPr>
          <w:jc w:val="center"/>
        </w:trPr>
        <w:tc>
          <w:tcPr>
            <w:tcW w:w="495" w:type="dxa"/>
          </w:tcPr>
          <w:p w14:paraId="48F1A3D7" w14:textId="77777777" w:rsidR="00AF6230" w:rsidRPr="004C2946" w:rsidRDefault="00AF6230" w:rsidP="009F6F9A">
            <w:pPr>
              <w:jc w:val="both"/>
              <w:rPr>
                <w:rFonts w:cs="Arial"/>
                <w:sz w:val="20"/>
                <w:szCs w:val="20"/>
              </w:rPr>
            </w:pPr>
          </w:p>
        </w:tc>
        <w:tc>
          <w:tcPr>
            <w:tcW w:w="525" w:type="dxa"/>
          </w:tcPr>
          <w:p w14:paraId="79275288" w14:textId="77777777" w:rsidR="00AF6230" w:rsidRPr="004C2946" w:rsidRDefault="00AF6230" w:rsidP="009F6F9A">
            <w:pPr>
              <w:jc w:val="both"/>
              <w:rPr>
                <w:rFonts w:cs="Arial"/>
                <w:sz w:val="20"/>
                <w:szCs w:val="20"/>
              </w:rPr>
            </w:pPr>
          </w:p>
        </w:tc>
        <w:tc>
          <w:tcPr>
            <w:tcW w:w="717" w:type="dxa"/>
          </w:tcPr>
          <w:p w14:paraId="74962D08" w14:textId="23D7A318" w:rsidR="00AF6230" w:rsidRPr="004C2946" w:rsidRDefault="00BB65F8" w:rsidP="009F6F9A">
            <w:pPr>
              <w:jc w:val="both"/>
              <w:rPr>
                <w:rFonts w:cs="Arial"/>
                <w:sz w:val="20"/>
                <w:szCs w:val="20"/>
              </w:rPr>
            </w:pPr>
            <w:r>
              <w:rPr>
                <w:rFonts w:cs="Arial"/>
                <w:sz w:val="20"/>
                <w:szCs w:val="20"/>
              </w:rPr>
              <w:t>5</w:t>
            </w:r>
            <w:r w:rsidR="00AF6230">
              <w:rPr>
                <w:rFonts w:cs="Arial"/>
                <w:sz w:val="20"/>
                <w:szCs w:val="20"/>
              </w:rPr>
              <w:t>.1.3</w:t>
            </w:r>
          </w:p>
        </w:tc>
        <w:tc>
          <w:tcPr>
            <w:tcW w:w="6271" w:type="dxa"/>
          </w:tcPr>
          <w:p w14:paraId="404A6F09" w14:textId="79CB0BE3" w:rsidR="00AF6230" w:rsidRPr="004C2946" w:rsidRDefault="00AF6230" w:rsidP="004F3090">
            <w:pPr>
              <w:jc w:val="right"/>
              <w:rPr>
                <w:rFonts w:cs="Arial"/>
                <w:sz w:val="20"/>
                <w:szCs w:val="20"/>
              </w:rPr>
            </w:pPr>
            <w:r>
              <w:rPr>
                <w:rFonts w:cs="Arial"/>
                <w:sz w:val="20"/>
                <w:szCs w:val="20"/>
              </w:rPr>
              <w:t>Advantages and disadvantages of communication via satellite</w:t>
            </w:r>
          </w:p>
        </w:tc>
        <w:tc>
          <w:tcPr>
            <w:tcW w:w="648" w:type="dxa"/>
            <w:vMerge/>
          </w:tcPr>
          <w:p w14:paraId="0292921A" w14:textId="77777777" w:rsidR="00AF6230" w:rsidRPr="004C2946" w:rsidRDefault="00AF6230" w:rsidP="009F6F9A">
            <w:pPr>
              <w:jc w:val="center"/>
              <w:rPr>
                <w:rFonts w:cs="Arial"/>
                <w:sz w:val="20"/>
                <w:szCs w:val="20"/>
              </w:rPr>
            </w:pPr>
          </w:p>
        </w:tc>
        <w:tc>
          <w:tcPr>
            <w:tcW w:w="1650" w:type="dxa"/>
          </w:tcPr>
          <w:p w14:paraId="4BFB9D27" w14:textId="77777777" w:rsidR="00AF6230" w:rsidRDefault="00AF6230" w:rsidP="009F6F9A">
            <w:pPr>
              <w:rPr>
                <w:rFonts w:cs="Arial"/>
                <w:sz w:val="20"/>
                <w:szCs w:val="20"/>
              </w:rPr>
            </w:pPr>
          </w:p>
        </w:tc>
        <w:tc>
          <w:tcPr>
            <w:tcW w:w="3158" w:type="dxa"/>
          </w:tcPr>
          <w:p w14:paraId="0EC8B35F" w14:textId="115D4C3C" w:rsidR="00AF6230" w:rsidRPr="004C2946" w:rsidRDefault="00AF6230" w:rsidP="009F6F9A">
            <w:pPr>
              <w:rPr>
                <w:rFonts w:cs="Arial"/>
                <w:sz w:val="20"/>
                <w:szCs w:val="20"/>
              </w:rPr>
            </w:pPr>
          </w:p>
        </w:tc>
        <w:tc>
          <w:tcPr>
            <w:tcW w:w="684" w:type="dxa"/>
            <w:vMerge/>
          </w:tcPr>
          <w:p w14:paraId="4495F198" w14:textId="77777777" w:rsidR="00AF6230" w:rsidRPr="004C2946" w:rsidRDefault="00AF6230" w:rsidP="009F6F9A">
            <w:pPr>
              <w:jc w:val="both"/>
              <w:rPr>
                <w:rFonts w:cs="Arial"/>
                <w:sz w:val="20"/>
                <w:szCs w:val="20"/>
              </w:rPr>
            </w:pPr>
          </w:p>
        </w:tc>
      </w:tr>
      <w:tr w:rsidR="00AF6230" w:rsidRPr="004C2946" w14:paraId="525EB72A" w14:textId="77777777" w:rsidTr="009F6F9A">
        <w:trPr>
          <w:jc w:val="center"/>
        </w:trPr>
        <w:tc>
          <w:tcPr>
            <w:tcW w:w="495" w:type="dxa"/>
          </w:tcPr>
          <w:p w14:paraId="1AE17A65" w14:textId="77777777" w:rsidR="00AF6230" w:rsidRPr="004C2946" w:rsidRDefault="00AF6230" w:rsidP="009F6F9A">
            <w:pPr>
              <w:jc w:val="both"/>
              <w:rPr>
                <w:rFonts w:cs="Arial"/>
                <w:sz w:val="20"/>
                <w:szCs w:val="20"/>
              </w:rPr>
            </w:pPr>
          </w:p>
        </w:tc>
        <w:tc>
          <w:tcPr>
            <w:tcW w:w="525" w:type="dxa"/>
          </w:tcPr>
          <w:p w14:paraId="572127F1" w14:textId="77777777" w:rsidR="00AF6230" w:rsidRPr="004C2946" w:rsidRDefault="00AF6230" w:rsidP="009F6F9A">
            <w:pPr>
              <w:jc w:val="both"/>
              <w:rPr>
                <w:rFonts w:cs="Arial"/>
                <w:sz w:val="20"/>
                <w:szCs w:val="20"/>
              </w:rPr>
            </w:pPr>
          </w:p>
        </w:tc>
        <w:tc>
          <w:tcPr>
            <w:tcW w:w="717" w:type="dxa"/>
          </w:tcPr>
          <w:p w14:paraId="2E062BAF" w14:textId="52B3F265" w:rsidR="00AF6230" w:rsidRPr="004C2946" w:rsidRDefault="00BB65F8" w:rsidP="009F6F9A">
            <w:pPr>
              <w:jc w:val="both"/>
              <w:rPr>
                <w:rFonts w:cs="Arial"/>
                <w:sz w:val="20"/>
                <w:szCs w:val="20"/>
              </w:rPr>
            </w:pPr>
            <w:r>
              <w:rPr>
                <w:rFonts w:cs="Arial"/>
                <w:sz w:val="20"/>
                <w:szCs w:val="20"/>
              </w:rPr>
              <w:t>5</w:t>
            </w:r>
            <w:r w:rsidR="00AF6230">
              <w:rPr>
                <w:rFonts w:cs="Arial"/>
                <w:sz w:val="20"/>
                <w:szCs w:val="20"/>
              </w:rPr>
              <w:t>.1.4</w:t>
            </w:r>
          </w:p>
        </w:tc>
        <w:tc>
          <w:tcPr>
            <w:tcW w:w="6271" w:type="dxa"/>
          </w:tcPr>
          <w:p w14:paraId="3DC697F7" w14:textId="19E119EE" w:rsidR="00AF6230" w:rsidRPr="004C2946" w:rsidRDefault="00696734" w:rsidP="009F6F9A">
            <w:pPr>
              <w:jc w:val="right"/>
              <w:rPr>
                <w:rFonts w:cs="Arial"/>
                <w:sz w:val="20"/>
                <w:szCs w:val="20"/>
              </w:rPr>
            </w:pPr>
            <w:r>
              <w:rPr>
                <w:rFonts w:cs="Arial"/>
                <w:sz w:val="20"/>
                <w:szCs w:val="20"/>
              </w:rPr>
              <w:t xml:space="preserve">Modernisation of the use of </w:t>
            </w:r>
            <w:r w:rsidR="00AF6230">
              <w:rPr>
                <w:rFonts w:cs="Arial"/>
                <w:sz w:val="20"/>
                <w:szCs w:val="20"/>
              </w:rPr>
              <w:t xml:space="preserve"> VHF</w:t>
            </w:r>
            <w:r>
              <w:rPr>
                <w:rFonts w:cs="Arial"/>
                <w:sz w:val="20"/>
                <w:szCs w:val="20"/>
              </w:rPr>
              <w:t xml:space="preserve"> channels</w:t>
            </w:r>
          </w:p>
        </w:tc>
        <w:tc>
          <w:tcPr>
            <w:tcW w:w="648" w:type="dxa"/>
            <w:vMerge/>
          </w:tcPr>
          <w:p w14:paraId="06C0ABD6" w14:textId="77777777" w:rsidR="00AF6230" w:rsidRPr="004C2946" w:rsidRDefault="00AF6230" w:rsidP="009F6F9A">
            <w:pPr>
              <w:jc w:val="center"/>
              <w:rPr>
                <w:rFonts w:cs="Arial"/>
                <w:sz w:val="20"/>
                <w:szCs w:val="20"/>
              </w:rPr>
            </w:pPr>
          </w:p>
        </w:tc>
        <w:tc>
          <w:tcPr>
            <w:tcW w:w="1650" w:type="dxa"/>
          </w:tcPr>
          <w:p w14:paraId="288CE0B3" w14:textId="77777777" w:rsidR="00AF6230" w:rsidRDefault="00AF6230" w:rsidP="009F6F9A">
            <w:pPr>
              <w:jc w:val="both"/>
              <w:rPr>
                <w:rFonts w:cs="Arial"/>
                <w:sz w:val="20"/>
                <w:szCs w:val="20"/>
              </w:rPr>
            </w:pPr>
          </w:p>
        </w:tc>
        <w:tc>
          <w:tcPr>
            <w:tcW w:w="3158" w:type="dxa"/>
          </w:tcPr>
          <w:p w14:paraId="3F94F018" w14:textId="43424D0C" w:rsidR="00AF6230" w:rsidRPr="004C2946" w:rsidRDefault="00AF6230" w:rsidP="009F6F9A">
            <w:pPr>
              <w:rPr>
                <w:rFonts w:cs="Arial"/>
                <w:sz w:val="20"/>
                <w:szCs w:val="20"/>
              </w:rPr>
            </w:pPr>
          </w:p>
        </w:tc>
        <w:tc>
          <w:tcPr>
            <w:tcW w:w="684" w:type="dxa"/>
            <w:vMerge/>
          </w:tcPr>
          <w:p w14:paraId="4FCBA3FB" w14:textId="77777777" w:rsidR="00AF6230" w:rsidRPr="004C2946" w:rsidRDefault="00AF6230" w:rsidP="009F6F9A">
            <w:pPr>
              <w:jc w:val="center"/>
              <w:rPr>
                <w:rFonts w:cs="Arial"/>
                <w:sz w:val="20"/>
                <w:szCs w:val="20"/>
              </w:rPr>
            </w:pPr>
          </w:p>
        </w:tc>
      </w:tr>
      <w:tr w:rsidR="00AF6230" w:rsidRPr="006B6691" w14:paraId="78D1A1C2" w14:textId="77777777" w:rsidTr="00AF6230">
        <w:trPr>
          <w:jc w:val="center"/>
        </w:trPr>
        <w:tc>
          <w:tcPr>
            <w:tcW w:w="495" w:type="dxa"/>
          </w:tcPr>
          <w:p w14:paraId="2ACE67DB" w14:textId="77777777" w:rsidR="00AF6230" w:rsidRPr="006B6691" w:rsidRDefault="00AF6230" w:rsidP="009F6F9A">
            <w:pPr>
              <w:jc w:val="both"/>
              <w:rPr>
                <w:rFonts w:cs="Arial"/>
                <w:sz w:val="20"/>
                <w:szCs w:val="20"/>
              </w:rPr>
            </w:pPr>
          </w:p>
        </w:tc>
        <w:tc>
          <w:tcPr>
            <w:tcW w:w="525" w:type="dxa"/>
          </w:tcPr>
          <w:p w14:paraId="4B730DEE" w14:textId="77777777" w:rsidR="00AF6230" w:rsidRPr="006B6691" w:rsidRDefault="00AF6230" w:rsidP="009F6F9A">
            <w:pPr>
              <w:jc w:val="both"/>
              <w:rPr>
                <w:rFonts w:cs="Arial"/>
                <w:b/>
                <w:sz w:val="20"/>
                <w:szCs w:val="20"/>
              </w:rPr>
            </w:pPr>
          </w:p>
        </w:tc>
        <w:tc>
          <w:tcPr>
            <w:tcW w:w="717" w:type="dxa"/>
            <w:shd w:val="clear" w:color="auto" w:fill="auto"/>
          </w:tcPr>
          <w:p w14:paraId="17EA4758" w14:textId="71B6BBD6" w:rsidR="00AF6230" w:rsidRPr="006B6691" w:rsidRDefault="00BB65F8" w:rsidP="009F6F9A">
            <w:pPr>
              <w:jc w:val="both"/>
              <w:rPr>
                <w:rFonts w:cs="Arial"/>
                <w:sz w:val="20"/>
                <w:szCs w:val="20"/>
              </w:rPr>
            </w:pPr>
            <w:r>
              <w:rPr>
                <w:rFonts w:cs="Arial"/>
                <w:sz w:val="20"/>
                <w:szCs w:val="20"/>
              </w:rPr>
              <w:t>5</w:t>
            </w:r>
            <w:r w:rsidR="00AF6230">
              <w:rPr>
                <w:rFonts w:cs="Arial"/>
                <w:sz w:val="20"/>
                <w:szCs w:val="20"/>
              </w:rPr>
              <w:t>.1.5</w:t>
            </w:r>
          </w:p>
        </w:tc>
        <w:tc>
          <w:tcPr>
            <w:tcW w:w="6271" w:type="dxa"/>
          </w:tcPr>
          <w:p w14:paraId="11BFB351" w14:textId="6BAC74A8" w:rsidR="00AF6230" w:rsidRPr="00C105DF" w:rsidRDefault="00AF6230" w:rsidP="00696734">
            <w:pPr>
              <w:jc w:val="right"/>
              <w:rPr>
                <w:rFonts w:cs="Arial"/>
                <w:sz w:val="20"/>
                <w:szCs w:val="20"/>
              </w:rPr>
            </w:pPr>
            <w:r w:rsidRPr="00C105DF">
              <w:rPr>
                <w:rFonts w:cs="Arial"/>
                <w:sz w:val="20"/>
                <w:szCs w:val="20"/>
              </w:rPr>
              <w:t>Examples</w:t>
            </w:r>
            <w:r>
              <w:rPr>
                <w:rFonts w:cs="Arial"/>
                <w:sz w:val="20"/>
                <w:szCs w:val="20"/>
              </w:rPr>
              <w:t>: VDES; ASM channels</w:t>
            </w:r>
          </w:p>
        </w:tc>
        <w:tc>
          <w:tcPr>
            <w:tcW w:w="648" w:type="dxa"/>
            <w:vMerge/>
          </w:tcPr>
          <w:p w14:paraId="024EF4AF" w14:textId="77777777" w:rsidR="00AF6230" w:rsidRPr="006B6691" w:rsidRDefault="00AF6230" w:rsidP="009F6F9A">
            <w:pPr>
              <w:jc w:val="center"/>
              <w:rPr>
                <w:rFonts w:cs="Arial"/>
                <w:sz w:val="20"/>
                <w:szCs w:val="20"/>
              </w:rPr>
            </w:pPr>
          </w:p>
        </w:tc>
        <w:tc>
          <w:tcPr>
            <w:tcW w:w="1650" w:type="dxa"/>
            <w:shd w:val="clear" w:color="auto" w:fill="auto"/>
          </w:tcPr>
          <w:p w14:paraId="2A0D9147" w14:textId="77777777" w:rsidR="00AF6230" w:rsidRPr="006B6691" w:rsidRDefault="00AF6230" w:rsidP="009F6F9A">
            <w:pPr>
              <w:jc w:val="both"/>
              <w:rPr>
                <w:rFonts w:cs="Arial"/>
                <w:sz w:val="20"/>
                <w:szCs w:val="20"/>
              </w:rPr>
            </w:pPr>
          </w:p>
        </w:tc>
        <w:tc>
          <w:tcPr>
            <w:tcW w:w="3158" w:type="dxa"/>
            <w:shd w:val="clear" w:color="auto" w:fill="auto"/>
          </w:tcPr>
          <w:p w14:paraId="658B1102" w14:textId="77777777" w:rsidR="00AF6230" w:rsidRPr="006B6691" w:rsidRDefault="00AF6230" w:rsidP="009F6F9A">
            <w:pPr>
              <w:rPr>
                <w:rFonts w:cs="Arial"/>
                <w:sz w:val="20"/>
                <w:szCs w:val="20"/>
              </w:rPr>
            </w:pPr>
          </w:p>
        </w:tc>
        <w:tc>
          <w:tcPr>
            <w:tcW w:w="684" w:type="dxa"/>
            <w:vMerge/>
          </w:tcPr>
          <w:p w14:paraId="23185DC2" w14:textId="77777777" w:rsidR="00AF6230" w:rsidRPr="006B6691" w:rsidRDefault="00AF6230" w:rsidP="009F6F9A">
            <w:pPr>
              <w:jc w:val="both"/>
              <w:rPr>
                <w:rFonts w:cs="Arial"/>
                <w:sz w:val="20"/>
                <w:szCs w:val="20"/>
              </w:rPr>
            </w:pPr>
          </w:p>
        </w:tc>
      </w:tr>
      <w:tr w:rsidR="00AF6230" w:rsidRPr="006B6691" w14:paraId="4C5312B9" w14:textId="77777777" w:rsidTr="00AF6230">
        <w:trPr>
          <w:jc w:val="center"/>
        </w:trPr>
        <w:tc>
          <w:tcPr>
            <w:tcW w:w="495" w:type="dxa"/>
          </w:tcPr>
          <w:p w14:paraId="1A27FC3E" w14:textId="77777777" w:rsidR="00AF6230" w:rsidRPr="006B6691" w:rsidRDefault="00AF6230" w:rsidP="009F6F9A">
            <w:pPr>
              <w:jc w:val="both"/>
              <w:rPr>
                <w:rFonts w:cs="Arial"/>
                <w:sz w:val="20"/>
                <w:szCs w:val="20"/>
              </w:rPr>
            </w:pPr>
          </w:p>
        </w:tc>
        <w:tc>
          <w:tcPr>
            <w:tcW w:w="525" w:type="dxa"/>
          </w:tcPr>
          <w:p w14:paraId="0B048D86" w14:textId="77777777" w:rsidR="00AF6230" w:rsidRPr="006B6691" w:rsidRDefault="00AF6230" w:rsidP="009F6F9A">
            <w:pPr>
              <w:jc w:val="both"/>
              <w:rPr>
                <w:rFonts w:cs="Arial"/>
                <w:b/>
                <w:sz w:val="20"/>
                <w:szCs w:val="20"/>
              </w:rPr>
            </w:pPr>
          </w:p>
        </w:tc>
        <w:tc>
          <w:tcPr>
            <w:tcW w:w="717" w:type="dxa"/>
            <w:shd w:val="clear" w:color="auto" w:fill="auto"/>
          </w:tcPr>
          <w:p w14:paraId="48B60D98" w14:textId="5FDA9E74" w:rsidR="00AF6230" w:rsidRDefault="00BB65F8" w:rsidP="009F6F9A">
            <w:pPr>
              <w:jc w:val="both"/>
              <w:rPr>
                <w:rFonts w:cs="Arial"/>
                <w:sz w:val="20"/>
                <w:szCs w:val="20"/>
              </w:rPr>
            </w:pPr>
            <w:r>
              <w:rPr>
                <w:rFonts w:cs="Arial"/>
                <w:sz w:val="20"/>
                <w:szCs w:val="20"/>
              </w:rPr>
              <w:t>5</w:t>
            </w:r>
            <w:r w:rsidR="00AF6230">
              <w:rPr>
                <w:rFonts w:cs="Arial"/>
                <w:sz w:val="20"/>
                <w:szCs w:val="20"/>
              </w:rPr>
              <w:t>.1.6</w:t>
            </w:r>
          </w:p>
        </w:tc>
        <w:tc>
          <w:tcPr>
            <w:tcW w:w="6271" w:type="dxa"/>
          </w:tcPr>
          <w:p w14:paraId="0B3457BD" w14:textId="2E6EC38A" w:rsidR="00AF6230" w:rsidRPr="00C105DF" w:rsidRDefault="00AF6230" w:rsidP="009F6F9A">
            <w:pPr>
              <w:jc w:val="right"/>
              <w:rPr>
                <w:rFonts w:cs="Arial"/>
                <w:sz w:val="20"/>
                <w:szCs w:val="20"/>
              </w:rPr>
            </w:pPr>
            <w:r>
              <w:rPr>
                <w:rFonts w:cs="Arial"/>
                <w:sz w:val="20"/>
                <w:szCs w:val="20"/>
              </w:rPr>
              <w:t>Overview of GMDSS</w:t>
            </w:r>
          </w:p>
        </w:tc>
        <w:tc>
          <w:tcPr>
            <w:tcW w:w="648" w:type="dxa"/>
            <w:vMerge/>
            <w:shd w:val="clear" w:color="auto" w:fill="auto"/>
          </w:tcPr>
          <w:p w14:paraId="7216A721" w14:textId="77777777" w:rsidR="00AF6230" w:rsidRPr="006B6691" w:rsidRDefault="00AF6230" w:rsidP="009F6F9A">
            <w:pPr>
              <w:jc w:val="center"/>
              <w:rPr>
                <w:rFonts w:cs="Arial"/>
                <w:sz w:val="20"/>
                <w:szCs w:val="20"/>
              </w:rPr>
            </w:pPr>
          </w:p>
        </w:tc>
        <w:tc>
          <w:tcPr>
            <w:tcW w:w="1650" w:type="dxa"/>
            <w:shd w:val="clear" w:color="auto" w:fill="auto"/>
          </w:tcPr>
          <w:p w14:paraId="6A16830A" w14:textId="77777777" w:rsidR="00AF6230" w:rsidRPr="006B6691" w:rsidRDefault="00AF6230" w:rsidP="009F6F9A">
            <w:pPr>
              <w:jc w:val="both"/>
              <w:rPr>
                <w:rFonts w:cs="Arial"/>
                <w:sz w:val="20"/>
                <w:szCs w:val="20"/>
              </w:rPr>
            </w:pPr>
          </w:p>
        </w:tc>
        <w:tc>
          <w:tcPr>
            <w:tcW w:w="3158" w:type="dxa"/>
            <w:shd w:val="clear" w:color="auto" w:fill="auto"/>
          </w:tcPr>
          <w:p w14:paraId="7CADFFC1" w14:textId="77777777" w:rsidR="00AF6230" w:rsidRPr="006B6691" w:rsidRDefault="00AF6230" w:rsidP="009F6F9A">
            <w:pPr>
              <w:rPr>
                <w:rFonts w:cs="Arial"/>
                <w:sz w:val="20"/>
                <w:szCs w:val="20"/>
              </w:rPr>
            </w:pPr>
          </w:p>
        </w:tc>
        <w:tc>
          <w:tcPr>
            <w:tcW w:w="684" w:type="dxa"/>
            <w:vMerge/>
          </w:tcPr>
          <w:p w14:paraId="3A39893F" w14:textId="77777777" w:rsidR="00AF6230" w:rsidRPr="006B6691" w:rsidRDefault="00AF6230" w:rsidP="009F6F9A">
            <w:pPr>
              <w:jc w:val="both"/>
              <w:rPr>
                <w:rFonts w:cs="Arial"/>
                <w:sz w:val="20"/>
                <w:szCs w:val="20"/>
              </w:rPr>
            </w:pPr>
          </w:p>
        </w:tc>
      </w:tr>
      <w:tr w:rsidR="00583B99" w:rsidRPr="006B6691" w14:paraId="69D066A9" w14:textId="77777777" w:rsidTr="00AF6230">
        <w:trPr>
          <w:jc w:val="center"/>
        </w:trPr>
        <w:tc>
          <w:tcPr>
            <w:tcW w:w="495" w:type="dxa"/>
          </w:tcPr>
          <w:p w14:paraId="0666D462" w14:textId="77777777" w:rsidR="00583B99" w:rsidRPr="006B6691" w:rsidRDefault="00583B99" w:rsidP="009F6F9A">
            <w:pPr>
              <w:jc w:val="both"/>
              <w:rPr>
                <w:rFonts w:cs="Arial"/>
                <w:sz w:val="20"/>
                <w:szCs w:val="20"/>
              </w:rPr>
            </w:pPr>
          </w:p>
        </w:tc>
        <w:tc>
          <w:tcPr>
            <w:tcW w:w="525" w:type="dxa"/>
          </w:tcPr>
          <w:p w14:paraId="31EE667B" w14:textId="7FF66C6D" w:rsidR="00583B99" w:rsidRPr="006B6691" w:rsidRDefault="00BB65F8" w:rsidP="009F6F9A">
            <w:pPr>
              <w:jc w:val="both"/>
              <w:rPr>
                <w:rFonts w:cs="Arial"/>
                <w:b/>
                <w:sz w:val="20"/>
                <w:szCs w:val="20"/>
              </w:rPr>
            </w:pPr>
            <w:r>
              <w:rPr>
                <w:rFonts w:cs="Arial"/>
                <w:b/>
                <w:sz w:val="20"/>
                <w:szCs w:val="20"/>
              </w:rPr>
              <w:t>5</w:t>
            </w:r>
            <w:r w:rsidR="00583B99" w:rsidRPr="006B6691">
              <w:rPr>
                <w:rFonts w:cs="Arial"/>
                <w:b/>
                <w:sz w:val="20"/>
                <w:szCs w:val="20"/>
              </w:rPr>
              <w:t>.2</w:t>
            </w:r>
          </w:p>
        </w:tc>
        <w:tc>
          <w:tcPr>
            <w:tcW w:w="717" w:type="dxa"/>
            <w:shd w:val="clear" w:color="auto" w:fill="D9D9D9" w:themeFill="background1" w:themeFillShade="D9"/>
          </w:tcPr>
          <w:p w14:paraId="21DE3CF9" w14:textId="77777777" w:rsidR="00583B99" w:rsidRPr="006B6691" w:rsidRDefault="00583B99" w:rsidP="009F6F9A">
            <w:pPr>
              <w:jc w:val="both"/>
              <w:rPr>
                <w:rFonts w:cs="Arial"/>
                <w:sz w:val="20"/>
                <w:szCs w:val="20"/>
              </w:rPr>
            </w:pPr>
          </w:p>
        </w:tc>
        <w:tc>
          <w:tcPr>
            <w:tcW w:w="6271" w:type="dxa"/>
          </w:tcPr>
          <w:p w14:paraId="65D5F073" w14:textId="69F4881B" w:rsidR="00583B99" w:rsidRPr="006B6691" w:rsidRDefault="00583B99" w:rsidP="009F6F9A">
            <w:pPr>
              <w:jc w:val="right"/>
              <w:rPr>
                <w:rFonts w:cs="Arial"/>
                <w:b/>
                <w:sz w:val="20"/>
                <w:szCs w:val="20"/>
              </w:rPr>
            </w:pPr>
            <w:r>
              <w:rPr>
                <w:rFonts w:cs="Arial"/>
                <w:b/>
                <w:sz w:val="20"/>
                <w:szCs w:val="20"/>
              </w:rPr>
              <w:t>Automatic Identification System</w:t>
            </w:r>
          </w:p>
        </w:tc>
        <w:tc>
          <w:tcPr>
            <w:tcW w:w="648" w:type="dxa"/>
            <w:shd w:val="clear" w:color="auto" w:fill="D9D9D9" w:themeFill="background1" w:themeFillShade="D9"/>
          </w:tcPr>
          <w:p w14:paraId="5B765D5E" w14:textId="77777777" w:rsidR="00583B99" w:rsidRPr="006B6691" w:rsidRDefault="00583B99" w:rsidP="009F6F9A">
            <w:pPr>
              <w:jc w:val="center"/>
              <w:rPr>
                <w:rFonts w:cs="Arial"/>
                <w:sz w:val="20"/>
                <w:szCs w:val="20"/>
              </w:rPr>
            </w:pPr>
          </w:p>
        </w:tc>
        <w:tc>
          <w:tcPr>
            <w:tcW w:w="1650" w:type="dxa"/>
            <w:shd w:val="clear" w:color="auto" w:fill="D9D9D9" w:themeFill="background1" w:themeFillShade="D9"/>
          </w:tcPr>
          <w:p w14:paraId="66E8C712" w14:textId="77777777" w:rsidR="00583B99" w:rsidRPr="006B6691" w:rsidRDefault="00583B99" w:rsidP="009F6F9A">
            <w:pPr>
              <w:jc w:val="both"/>
              <w:rPr>
                <w:rFonts w:cs="Arial"/>
                <w:sz w:val="20"/>
                <w:szCs w:val="20"/>
              </w:rPr>
            </w:pPr>
          </w:p>
        </w:tc>
        <w:tc>
          <w:tcPr>
            <w:tcW w:w="3158" w:type="dxa"/>
            <w:shd w:val="clear" w:color="auto" w:fill="D9D9D9" w:themeFill="background1" w:themeFillShade="D9"/>
          </w:tcPr>
          <w:p w14:paraId="0B29FB46" w14:textId="77777777" w:rsidR="00583B99" w:rsidRPr="006B6691" w:rsidRDefault="00583B99" w:rsidP="009F6F9A">
            <w:pPr>
              <w:rPr>
                <w:rFonts w:cs="Arial"/>
                <w:sz w:val="20"/>
                <w:szCs w:val="20"/>
              </w:rPr>
            </w:pPr>
          </w:p>
        </w:tc>
        <w:tc>
          <w:tcPr>
            <w:tcW w:w="684" w:type="dxa"/>
            <w:shd w:val="clear" w:color="auto" w:fill="D9D9D9" w:themeFill="background1" w:themeFillShade="D9"/>
          </w:tcPr>
          <w:p w14:paraId="649957F6" w14:textId="77777777" w:rsidR="00583B99" w:rsidRPr="006B6691" w:rsidRDefault="00583B99" w:rsidP="009F6F9A">
            <w:pPr>
              <w:jc w:val="both"/>
              <w:rPr>
                <w:rFonts w:cs="Arial"/>
                <w:sz w:val="20"/>
                <w:szCs w:val="20"/>
              </w:rPr>
            </w:pPr>
          </w:p>
        </w:tc>
      </w:tr>
      <w:tr w:rsidR="00AF6230" w:rsidRPr="004C2946" w14:paraId="3A3E5E86" w14:textId="77777777" w:rsidTr="00AF6230">
        <w:trPr>
          <w:jc w:val="center"/>
        </w:trPr>
        <w:tc>
          <w:tcPr>
            <w:tcW w:w="495" w:type="dxa"/>
            <w:shd w:val="clear" w:color="auto" w:fill="auto"/>
          </w:tcPr>
          <w:p w14:paraId="7AFF499E" w14:textId="77777777" w:rsidR="00AF6230" w:rsidRPr="004C2946" w:rsidRDefault="00AF6230" w:rsidP="009F6F9A">
            <w:pPr>
              <w:jc w:val="both"/>
              <w:rPr>
                <w:rFonts w:cs="Arial"/>
                <w:sz w:val="20"/>
                <w:szCs w:val="20"/>
              </w:rPr>
            </w:pPr>
          </w:p>
        </w:tc>
        <w:tc>
          <w:tcPr>
            <w:tcW w:w="525" w:type="dxa"/>
            <w:shd w:val="clear" w:color="auto" w:fill="auto"/>
          </w:tcPr>
          <w:p w14:paraId="2EB825A4" w14:textId="77777777" w:rsidR="00AF6230" w:rsidRPr="00460872" w:rsidRDefault="00AF6230" w:rsidP="009F6F9A">
            <w:pPr>
              <w:jc w:val="both"/>
              <w:rPr>
                <w:rFonts w:cs="Arial"/>
                <w:b/>
                <w:sz w:val="20"/>
                <w:szCs w:val="20"/>
              </w:rPr>
            </w:pPr>
          </w:p>
        </w:tc>
        <w:tc>
          <w:tcPr>
            <w:tcW w:w="717" w:type="dxa"/>
            <w:shd w:val="clear" w:color="auto" w:fill="auto"/>
          </w:tcPr>
          <w:p w14:paraId="6988C623" w14:textId="48FE9EC6" w:rsidR="00AF6230" w:rsidRDefault="00BB65F8" w:rsidP="009F6F9A">
            <w:pPr>
              <w:jc w:val="both"/>
              <w:rPr>
                <w:rFonts w:cs="Arial"/>
                <w:sz w:val="20"/>
                <w:szCs w:val="20"/>
              </w:rPr>
            </w:pPr>
            <w:r>
              <w:rPr>
                <w:rFonts w:cs="Arial"/>
                <w:sz w:val="20"/>
                <w:szCs w:val="20"/>
              </w:rPr>
              <w:t>5</w:t>
            </w:r>
            <w:r w:rsidR="00AF6230">
              <w:rPr>
                <w:rFonts w:cs="Arial"/>
                <w:sz w:val="20"/>
                <w:szCs w:val="20"/>
              </w:rPr>
              <w:t>.2.1</w:t>
            </w:r>
          </w:p>
        </w:tc>
        <w:tc>
          <w:tcPr>
            <w:tcW w:w="6271" w:type="dxa"/>
            <w:shd w:val="clear" w:color="auto" w:fill="auto"/>
          </w:tcPr>
          <w:p w14:paraId="3F262A72" w14:textId="65165331" w:rsidR="00AF6230" w:rsidRDefault="00AF6230" w:rsidP="001575DF">
            <w:pPr>
              <w:jc w:val="right"/>
              <w:rPr>
                <w:rFonts w:cs="Arial"/>
                <w:sz w:val="20"/>
                <w:szCs w:val="20"/>
              </w:rPr>
            </w:pPr>
            <w:r>
              <w:rPr>
                <w:rFonts w:cs="Arial"/>
                <w:sz w:val="20"/>
                <w:szCs w:val="20"/>
              </w:rPr>
              <w:t>Review of AIS</w:t>
            </w:r>
          </w:p>
        </w:tc>
        <w:tc>
          <w:tcPr>
            <w:tcW w:w="648" w:type="dxa"/>
            <w:vMerge w:val="restart"/>
            <w:shd w:val="clear" w:color="auto" w:fill="auto"/>
            <w:vAlign w:val="center"/>
          </w:tcPr>
          <w:p w14:paraId="36372950" w14:textId="1E6A441B" w:rsidR="00AF6230" w:rsidRDefault="00AF6230" w:rsidP="001575DF">
            <w:pPr>
              <w:jc w:val="center"/>
              <w:rPr>
                <w:rFonts w:cs="Arial"/>
                <w:sz w:val="20"/>
                <w:szCs w:val="20"/>
              </w:rPr>
            </w:pPr>
            <w:r>
              <w:rPr>
                <w:rFonts w:cs="Arial"/>
                <w:sz w:val="20"/>
                <w:szCs w:val="20"/>
              </w:rPr>
              <w:t>2</w:t>
            </w:r>
          </w:p>
        </w:tc>
        <w:tc>
          <w:tcPr>
            <w:tcW w:w="1650" w:type="dxa"/>
            <w:shd w:val="clear" w:color="auto" w:fill="auto"/>
          </w:tcPr>
          <w:p w14:paraId="7D38A9FE" w14:textId="77777777" w:rsidR="00AF6230" w:rsidRDefault="00AF6230" w:rsidP="009F6F9A">
            <w:pPr>
              <w:rPr>
                <w:rFonts w:cs="Arial"/>
                <w:sz w:val="20"/>
                <w:szCs w:val="20"/>
              </w:rPr>
            </w:pPr>
          </w:p>
        </w:tc>
        <w:tc>
          <w:tcPr>
            <w:tcW w:w="3158" w:type="dxa"/>
            <w:shd w:val="clear" w:color="auto" w:fill="auto"/>
          </w:tcPr>
          <w:p w14:paraId="01DE5D81" w14:textId="71FD0FFC" w:rsidR="00AF6230" w:rsidRDefault="00AF6230" w:rsidP="009F6F9A">
            <w:pPr>
              <w:rPr>
                <w:rFonts w:cs="Arial"/>
                <w:sz w:val="20"/>
                <w:szCs w:val="20"/>
              </w:rPr>
            </w:pPr>
            <w:r>
              <w:rPr>
                <w:rFonts w:cs="Arial"/>
                <w:sz w:val="20"/>
                <w:szCs w:val="20"/>
              </w:rPr>
              <w:t>Rec A-123; Rec A-126</w:t>
            </w:r>
          </w:p>
        </w:tc>
        <w:tc>
          <w:tcPr>
            <w:tcW w:w="684" w:type="dxa"/>
            <w:vMerge w:val="restart"/>
            <w:vAlign w:val="center"/>
          </w:tcPr>
          <w:p w14:paraId="4AB5C473" w14:textId="4C712040" w:rsidR="00AF6230" w:rsidRPr="004C2946" w:rsidRDefault="00BB65F8" w:rsidP="009F6F9A">
            <w:pPr>
              <w:jc w:val="center"/>
              <w:rPr>
                <w:rFonts w:cs="Arial"/>
                <w:sz w:val="20"/>
                <w:szCs w:val="20"/>
              </w:rPr>
            </w:pPr>
            <w:r>
              <w:rPr>
                <w:rFonts w:cs="Arial"/>
                <w:sz w:val="20"/>
                <w:szCs w:val="20"/>
              </w:rPr>
              <w:t>10</w:t>
            </w:r>
          </w:p>
        </w:tc>
      </w:tr>
      <w:tr w:rsidR="00AF6230" w:rsidRPr="004C2946" w14:paraId="747B8365" w14:textId="77777777" w:rsidTr="00AF6230">
        <w:trPr>
          <w:jc w:val="center"/>
        </w:trPr>
        <w:tc>
          <w:tcPr>
            <w:tcW w:w="495" w:type="dxa"/>
            <w:shd w:val="clear" w:color="auto" w:fill="auto"/>
          </w:tcPr>
          <w:p w14:paraId="05BD16FF" w14:textId="77777777" w:rsidR="00AF6230" w:rsidRPr="004C2946" w:rsidRDefault="00AF6230" w:rsidP="009F6F9A">
            <w:pPr>
              <w:jc w:val="both"/>
              <w:rPr>
                <w:rFonts w:cs="Arial"/>
                <w:sz w:val="20"/>
                <w:szCs w:val="20"/>
              </w:rPr>
            </w:pPr>
          </w:p>
        </w:tc>
        <w:tc>
          <w:tcPr>
            <w:tcW w:w="525" w:type="dxa"/>
            <w:shd w:val="clear" w:color="auto" w:fill="auto"/>
          </w:tcPr>
          <w:p w14:paraId="4227DFB8" w14:textId="77777777" w:rsidR="00AF6230" w:rsidRPr="00460872" w:rsidRDefault="00AF6230" w:rsidP="009F6F9A">
            <w:pPr>
              <w:jc w:val="both"/>
              <w:rPr>
                <w:rFonts w:cs="Arial"/>
                <w:b/>
                <w:sz w:val="20"/>
                <w:szCs w:val="20"/>
              </w:rPr>
            </w:pPr>
          </w:p>
        </w:tc>
        <w:tc>
          <w:tcPr>
            <w:tcW w:w="717" w:type="dxa"/>
            <w:shd w:val="clear" w:color="auto" w:fill="auto"/>
          </w:tcPr>
          <w:p w14:paraId="0EBE80B2" w14:textId="77CAC0A3" w:rsidR="00AF6230" w:rsidRDefault="00BB65F8" w:rsidP="009F6F9A">
            <w:pPr>
              <w:jc w:val="both"/>
              <w:rPr>
                <w:rFonts w:cs="Arial"/>
                <w:sz w:val="20"/>
                <w:szCs w:val="20"/>
              </w:rPr>
            </w:pPr>
            <w:r>
              <w:rPr>
                <w:rFonts w:cs="Arial"/>
                <w:sz w:val="20"/>
                <w:szCs w:val="20"/>
              </w:rPr>
              <w:t>5</w:t>
            </w:r>
            <w:r w:rsidR="00AF6230">
              <w:rPr>
                <w:rFonts w:cs="Arial"/>
                <w:sz w:val="20"/>
                <w:szCs w:val="20"/>
              </w:rPr>
              <w:t>.2.2</w:t>
            </w:r>
          </w:p>
        </w:tc>
        <w:tc>
          <w:tcPr>
            <w:tcW w:w="6271" w:type="dxa"/>
            <w:shd w:val="clear" w:color="auto" w:fill="auto"/>
          </w:tcPr>
          <w:p w14:paraId="3D5BE0E4" w14:textId="175A42F1" w:rsidR="00AF6230" w:rsidRDefault="00AF6230" w:rsidP="009F6F9A">
            <w:pPr>
              <w:jc w:val="right"/>
              <w:rPr>
                <w:rFonts w:cs="Arial"/>
                <w:sz w:val="20"/>
                <w:szCs w:val="20"/>
              </w:rPr>
            </w:pPr>
            <w:r>
              <w:rPr>
                <w:rFonts w:cs="Arial"/>
                <w:sz w:val="20"/>
                <w:szCs w:val="20"/>
              </w:rPr>
              <w:t>Limitations of AIS</w:t>
            </w:r>
          </w:p>
        </w:tc>
        <w:tc>
          <w:tcPr>
            <w:tcW w:w="648" w:type="dxa"/>
            <w:vMerge/>
            <w:shd w:val="clear" w:color="auto" w:fill="auto"/>
          </w:tcPr>
          <w:p w14:paraId="08CF5576" w14:textId="77777777" w:rsidR="00AF6230" w:rsidRDefault="00AF6230" w:rsidP="009F6F9A">
            <w:pPr>
              <w:jc w:val="center"/>
              <w:rPr>
                <w:rFonts w:cs="Arial"/>
                <w:sz w:val="20"/>
                <w:szCs w:val="20"/>
              </w:rPr>
            </w:pPr>
          </w:p>
        </w:tc>
        <w:tc>
          <w:tcPr>
            <w:tcW w:w="1650" w:type="dxa"/>
            <w:shd w:val="clear" w:color="auto" w:fill="auto"/>
          </w:tcPr>
          <w:p w14:paraId="150E400D" w14:textId="77777777" w:rsidR="00AF6230" w:rsidRDefault="00AF6230" w:rsidP="009F6F9A">
            <w:pPr>
              <w:jc w:val="both"/>
              <w:rPr>
                <w:rFonts w:cs="Arial"/>
                <w:sz w:val="20"/>
                <w:szCs w:val="20"/>
              </w:rPr>
            </w:pPr>
          </w:p>
        </w:tc>
        <w:tc>
          <w:tcPr>
            <w:tcW w:w="3158" w:type="dxa"/>
            <w:shd w:val="clear" w:color="auto" w:fill="auto"/>
          </w:tcPr>
          <w:p w14:paraId="5EBBDE54" w14:textId="38DFAE1F" w:rsidR="00AF6230" w:rsidRDefault="00AF6230" w:rsidP="009F6F9A">
            <w:pPr>
              <w:rPr>
                <w:rFonts w:cs="Arial"/>
                <w:sz w:val="20"/>
                <w:szCs w:val="20"/>
              </w:rPr>
            </w:pPr>
            <w:r>
              <w:rPr>
                <w:rFonts w:cs="Arial"/>
                <w:sz w:val="20"/>
                <w:szCs w:val="20"/>
              </w:rPr>
              <w:t>Rec A-124 and its suffixes</w:t>
            </w:r>
          </w:p>
        </w:tc>
        <w:tc>
          <w:tcPr>
            <w:tcW w:w="684" w:type="dxa"/>
            <w:vMerge/>
          </w:tcPr>
          <w:p w14:paraId="684D31C7" w14:textId="77777777" w:rsidR="00AF6230" w:rsidRPr="004C2946" w:rsidRDefault="00AF6230" w:rsidP="009F6F9A">
            <w:pPr>
              <w:jc w:val="both"/>
              <w:rPr>
                <w:rFonts w:cs="Arial"/>
                <w:sz w:val="20"/>
                <w:szCs w:val="20"/>
              </w:rPr>
            </w:pPr>
          </w:p>
        </w:tc>
      </w:tr>
      <w:tr w:rsidR="00D206AE" w:rsidRPr="004C2946" w14:paraId="701B7BC9" w14:textId="77777777" w:rsidTr="00AF6230">
        <w:trPr>
          <w:jc w:val="center"/>
        </w:trPr>
        <w:tc>
          <w:tcPr>
            <w:tcW w:w="495" w:type="dxa"/>
            <w:shd w:val="clear" w:color="auto" w:fill="auto"/>
          </w:tcPr>
          <w:p w14:paraId="416CAD4E" w14:textId="77777777" w:rsidR="00D206AE" w:rsidRPr="004C2946" w:rsidRDefault="00D206AE" w:rsidP="009F6F9A">
            <w:pPr>
              <w:jc w:val="both"/>
              <w:rPr>
                <w:rFonts w:cs="Arial"/>
                <w:sz w:val="20"/>
                <w:szCs w:val="20"/>
              </w:rPr>
            </w:pPr>
          </w:p>
        </w:tc>
        <w:tc>
          <w:tcPr>
            <w:tcW w:w="525" w:type="dxa"/>
            <w:shd w:val="clear" w:color="auto" w:fill="auto"/>
          </w:tcPr>
          <w:p w14:paraId="01416DAB" w14:textId="77777777" w:rsidR="00D206AE" w:rsidRPr="00460872" w:rsidRDefault="00D206AE" w:rsidP="009F6F9A">
            <w:pPr>
              <w:jc w:val="both"/>
              <w:rPr>
                <w:rFonts w:cs="Arial"/>
                <w:b/>
                <w:sz w:val="20"/>
                <w:szCs w:val="20"/>
              </w:rPr>
            </w:pPr>
          </w:p>
        </w:tc>
        <w:tc>
          <w:tcPr>
            <w:tcW w:w="717" w:type="dxa"/>
            <w:shd w:val="clear" w:color="auto" w:fill="auto"/>
          </w:tcPr>
          <w:p w14:paraId="4618F4EA" w14:textId="041EF042" w:rsidR="00D206AE" w:rsidRDefault="00BB65F8" w:rsidP="009F6F9A">
            <w:pPr>
              <w:jc w:val="both"/>
              <w:rPr>
                <w:rFonts w:cs="Arial"/>
                <w:sz w:val="20"/>
                <w:szCs w:val="20"/>
              </w:rPr>
            </w:pPr>
            <w:r>
              <w:rPr>
                <w:rFonts w:cs="Arial"/>
                <w:sz w:val="20"/>
                <w:szCs w:val="20"/>
              </w:rPr>
              <w:t>5</w:t>
            </w:r>
            <w:r w:rsidR="00D206AE">
              <w:rPr>
                <w:rFonts w:cs="Arial"/>
                <w:sz w:val="20"/>
                <w:szCs w:val="20"/>
              </w:rPr>
              <w:t>.2.3</w:t>
            </w:r>
          </w:p>
        </w:tc>
        <w:tc>
          <w:tcPr>
            <w:tcW w:w="6271" w:type="dxa"/>
            <w:shd w:val="clear" w:color="auto" w:fill="auto"/>
          </w:tcPr>
          <w:p w14:paraId="46788CE6" w14:textId="3CAB543C" w:rsidR="00D206AE" w:rsidRDefault="00D206AE" w:rsidP="009F6F9A">
            <w:pPr>
              <w:jc w:val="right"/>
              <w:rPr>
                <w:rFonts w:cs="Arial"/>
                <w:sz w:val="20"/>
                <w:szCs w:val="20"/>
              </w:rPr>
            </w:pPr>
            <w:r>
              <w:rPr>
                <w:rFonts w:cs="Arial"/>
                <w:sz w:val="20"/>
                <w:szCs w:val="20"/>
              </w:rPr>
              <w:t>The role of AIS in e-Navigation</w:t>
            </w:r>
          </w:p>
        </w:tc>
        <w:tc>
          <w:tcPr>
            <w:tcW w:w="648" w:type="dxa"/>
            <w:vMerge/>
            <w:shd w:val="clear" w:color="auto" w:fill="auto"/>
          </w:tcPr>
          <w:p w14:paraId="19C23B55" w14:textId="77777777" w:rsidR="00D206AE" w:rsidRDefault="00D206AE" w:rsidP="009F6F9A">
            <w:pPr>
              <w:jc w:val="center"/>
              <w:rPr>
                <w:rFonts w:cs="Arial"/>
                <w:sz w:val="20"/>
                <w:szCs w:val="20"/>
              </w:rPr>
            </w:pPr>
          </w:p>
        </w:tc>
        <w:tc>
          <w:tcPr>
            <w:tcW w:w="1650" w:type="dxa"/>
            <w:shd w:val="clear" w:color="auto" w:fill="auto"/>
          </w:tcPr>
          <w:p w14:paraId="4B6AF54F" w14:textId="77777777" w:rsidR="00D206AE" w:rsidRDefault="00D206AE" w:rsidP="009F6F9A">
            <w:pPr>
              <w:jc w:val="both"/>
              <w:rPr>
                <w:rFonts w:cs="Arial"/>
                <w:sz w:val="20"/>
                <w:szCs w:val="20"/>
              </w:rPr>
            </w:pPr>
          </w:p>
        </w:tc>
        <w:tc>
          <w:tcPr>
            <w:tcW w:w="3158" w:type="dxa"/>
            <w:shd w:val="clear" w:color="auto" w:fill="auto"/>
          </w:tcPr>
          <w:p w14:paraId="6151B1D6" w14:textId="273B1273" w:rsidR="00D206AE" w:rsidRDefault="00D206AE" w:rsidP="009F6F9A">
            <w:pPr>
              <w:rPr>
                <w:rFonts w:cs="Arial"/>
                <w:sz w:val="20"/>
                <w:szCs w:val="20"/>
              </w:rPr>
            </w:pPr>
            <w:r>
              <w:rPr>
                <w:rFonts w:cs="Arial"/>
                <w:sz w:val="20"/>
                <w:szCs w:val="20"/>
              </w:rPr>
              <w:t>GL 1028; 1029</w:t>
            </w:r>
          </w:p>
        </w:tc>
        <w:tc>
          <w:tcPr>
            <w:tcW w:w="684" w:type="dxa"/>
            <w:vMerge/>
          </w:tcPr>
          <w:p w14:paraId="16204C4A" w14:textId="77777777" w:rsidR="00D206AE" w:rsidRPr="004C2946" w:rsidRDefault="00D206AE" w:rsidP="009F6F9A">
            <w:pPr>
              <w:jc w:val="both"/>
              <w:rPr>
                <w:rFonts w:cs="Arial"/>
                <w:sz w:val="20"/>
                <w:szCs w:val="20"/>
              </w:rPr>
            </w:pPr>
          </w:p>
        </w:tc>
      </w:tr>
      <w:tr w:rsidR="00D206AE" w:rsidRPr="004C2946" w14:paraId="4B401D16" w14:textId="77777777" w:rsidTr="00AF6230">
        <w:trPr>
          <w:jc w:val="center"/>
        </w:trPr>
        <w:tc>
          <w:tcPr>
            <w:tcW w:w="495" w:type="dxa"/>
            <w:shd w:val="clear" w:color="auto" w:fill="auto"/>
          </w:tcPr>
          <w:p w14:paraId="7D3CDAD1" w14:textId="77777777" w:rsidR="00D206AE" w:rsidRPr="004C2946" w:rsidRDefault="00D206AE" w:rsidP="009F6F9A">
            <w:pPr>
              <w:jc w:val="both"/>
              <w:rPr>
                <w:rFonts w:cs="Arial"/>
                <w:sz w:val="20"/>
                <w:szCs w:val="20"/>
              </w:rPr>
            </w:pPr>
          </w:p>
        </w:tc>
        <w:tc>
          <w:tcPr>
            <w:tcW w:w="525" w:type="dxa"/>
            <w:shd w:val="clear" w:color="auto" w:fill="auto"/>
          </w:tcPr>
          <w:p w14:paraId="22A390B8" w14:textId="77777777" w:rsidR="00D206AE" w:rsidRPr="00460872" w:rsidRDefault="00D206AE" w:rsidP="009F6F9A">
            <w:pPr>
              <w:jc w:val="both"/>
              <w:rPr>
                <w:rFonts w:cs="Arial"/>
                <w:b/>
                <w:sz w:val="20"/>
                <w:szCs w:val="20"/>
              </w:rPr>
            </w:pPr>
          </w:p>
        </w:tc>
        <w:tc>
          <w:tcPr>
            <w:tcW w:w="717" w:type="dxa"/>
            <w:shd w:val="clear" w:color="auto" w:fill="auto"/>
          </w:tcPr>
          <w:p w14:paraId="77F3A201" w14:textId="726245DA" w:rsidR="00D206AE" w:rsidRDefault="00BB65F8" w:rsidP="009F6F9A">
            <w:pPr>
              <w:jc w:val="both"/>
              <w:rPr>
                <w:rFonts w:cs="Arial"/>
                <w:sz w:val="20"/>
                <w:szCs w:val="20"/>
              </w:rPr>
            </w:pPr>
            <w:r>
              <w:rPr>
                <w:rFonts w:cs="Arial"/>
                <w:sz w:val="20"/>
                <w:szCs w:val="20"/>
              </w:rPr>
              <w:t>5</w:t>
            </w:r>
            <w:r w:rsidR="00D206AE">
              <w:rPr>
                <w:rFonts w:cs="Arial"/>
                <w:sz w:val="20"/>
                <w:szCs w:val="20"/>
              </w:rPr>
              <w:t>.2.4</w:t>
            </w:r>
          </w:p>
        </w:tc>
        <w:tc>
          <w:tcPr>
            <w:tcW w:w="6271" w:type="dxa"/>
            <w:shd w:val="clear" w:color="auto" w:fill="auto"/>
          </w:tcPr>
          <w:p w14:paraId="589B0549" w14:textId="13CB689A" w:rsidR="00D206AE" w:rsidRDefault="00D206AE" w:rsidP="009F6F9A">
            <w:pPr>
              <w:jc w:val="right"/>
              <w:rPr>
                <w:rFonts w:cs="Arial"/>
                <w:sz w:val="20"/>
                <w:szCs w:val="20"/>
              </w:rPr>
            </w:pPr>
            <w:r>
              <w:rPr>
                <w:rFonts w:cs="Arial"/>
                <w:sz w:val="20"/>
                <w:szCs w:val="20"/>
              </w:rPr>
              <w:t>Base stations and chaining</w:t>
            </w:r>
          </w:p>
        </w:tc>
        <w:tc>
          <w:tcPr>
            <w:tcW w:w="648" w:type="dxa"/>
            <w:vMerge/>
            <w:shd w:val="clear" w:color="auto" w:fill="auto"/>
          </w:tcPr>
          <w:p w14:paraId="4E26A459" w14:textId="77777777" w:rsidR="00D206AE" w:rsidRDefault="00D206AE" w:rsidP="009F6F9A">
            <w:pPr>
              <w:jc w:val="center"/>
              <w:rPr>
                <w:rFonts w:cs="Arial"/>
                <w:sz w:val="20"/>
                <w:szCs w:val="20"/>
              </w:rPr>
            </w:pPr>
          </w:p>
        </w:tc>
        <w:tc>
          <w:tcPr>
            <w:tcW w:w="1650" w:type="dxa"/>
            <w:shd w:val="clear" w:color="auto" w:fill="auto"/>
          </w:tcPr>
          <w:p w14:paraId="3B7BDA93" w14:textId="77777777" w:rsidR="00D206AE" w:rsidRDefault="00D206AE" w:rsidP="009F6F9A">
            <w:pPr>
              <w:jc w:val="both"/>
              <w:rPr>
                <w:rFonts w:cs="Arial"/>
                <w:sz w:val="20"/>
                <w:szCs w:val="20"/>
              </w:rPr>
            </w:pPr>
          </w:p>
        </w:tc>
        <w:tc>
          <w:tcPr>
            <w:tcW w:w="3158" w:type="dxa"/>
            <w:shd w:val="clear" w:color="auto" w:fill="auto"/>
          </w:tcPr>
          <w:p w14:paraId="197D16FE" w14:textId="2A5638AB" w:rsidR="00D206AE" w:rsidRDefault="00D206AE" w:rsidP="009F6F9A">
            <w:pPr>
              <w:rPr>
                <w:rFonts w:cs="Arial"/>
                <w:sz w:val="20"/>
                <w:szCs w:val="20"/>
              </w:rPr>
            </w:pPr>
            <w:r>
              <w:rPr>
                <w:rFonts w:cs="Arial"/>
                <w:sz w:val="20"/>
                <w:szCs w:val="20"/>
              </w:rPr>
              <w:t>GL 1050; 1059; 1062</w:t>
            </w:r>
          </w:p>
        </w:tc>
        <w:tc>
          <w:tcPr>
            <w:tcW w:w="684" w:type="dxa"/>
            <w:vMerge/>
          </w:tcPr>
          <w:p w14:paraId="6EE7BCBA" w14:textId="77777777" w:rsidR="00D206AE" w:rsidRPr="004C2946" w:rsidRDefault="00D206AE" w:rsidP="009F6F9A">
            <w:pPr>
              <w:jc w:val="both"/>
              <w:rPr>
                <w:rFonts w:cs="Arial"/>
                <w:sz w:val="20"/>
                <w:szCs w:val="20"/>
              </w:rPr>
            </w:pPr>
          </w:p>
        </w:tc>
      </w:tr>
      <w:tr w:rsidR="00D206AE" w:rsidRPr="004C2946" w14:paraId="7794E560" w14:textId="77777777" w:rsidTr="00AF6230">
        <w:trPr>
          <w:jc w:val="center"/>
        </w:trPr>
        <w:tc>
          <w:tcPr>
            <w:tcW w:w="495" w:type="dxa"/>
            <w:shd w:val="clear" w:color="auto" w:fill="auto"/>
          </w:tcPr>
          <w:p w14:paraId="6968C41B" w14:textId="77777777" w:rsidR="00D206AE" w:rsidRPr="004C2946" w:rsidRDefault="00D206AE" w:rsidP="009F6F9A">
            <w:pPr>
              <w:jc w:val="both"/>
              <w:rPr>
                <w:rFonts w:cs="Arial"/>
                <w:sz w:val="20"/>
                <w:szCs w:val="20"/>
              </w:rPr>
            </w:pPr>
          </w:p>
        </w:tc>
        <w:tc>
          <w:tcPr>
            <w:tcW w:w="525" w:type="dxa"/>
            <w:shd w:val="clear" w:color="auto" w:fill="auto"/>
          </w:tcPr>
          <w:p w14:paraId="733823D6" w14:textId="77777777" w:rsidR="00D206AE" w:rsidRPr="00460872" w:rsidRDefault="00D206AE" w:rsidP="009F6F9A">
            <w:pPr>
              <w:jc w:val="both"/>
              <w:rPr>
                <w:rFonts w:cs="Arial"/>
                <w:b/>
                <w:sz w:val="20"/>
                <w:szCs w:val="20"/>
              </w:rPr>
            </w:pPr>
          </w:p>
        </w:tc>
        <w:tc>
          <w:tcPr>
            <w:tcW w:w="717" w:type="dxa"/>
            <w:shd w:val="clear" w:color="auto" w:fill="auto"/>
          </w:tcPr>
          <w:p w14:paraId="4BC3B563" w14:textId="14E73827" w:rsidR="00D206AE" w:rsidRDefault="00BB65F8" w:rsidP="009F6F9A">
            <w:pPr>
              <w:jc w:val="both"/>
              <w:rPr>
                <w:rFonts w:cs="Arial"/>
                <w:sz w:val="20"/>
                <w:szCs w:val="20"/>
              </w:rPr>
            </w:pPr>
            <w:r>
              <w:rPr>
                <w:rFonts w:cs="Arial"/>
                <w:sz w:val="20"/>
                <w:szCs w:val="20"/>
              </w:rPr>
              <w:t>5</w:t>
            </w:r>
            <w:r w:rsidR="00D206AE">
              <w:rPr>
                <w:rFonts w:cs="Arial"/>
                <w:sz w:val="20"/>
                <w:szCs w:val="20"/>
              </w:rPr>
              <w:t>.2.5</w:t>
            </w:r>
          </w:p>
        </w:tc>
        <w:tc>
          <w:tcPr>
            <w:tcW w:w="6271" w:type="dxa"/>
            <w:shd w:val="clear" w:color="auto" w:fill="auto"/>
          </w:tcPr>
          <w:p w14:paraId="2E127F7E" w14:textId="7D789783" w:rsidR="00D206AE" w:rsidRDefault="00D206AE" w:rsidP="009F6F9A">
            <w:pPr>
              <w:jc w:val="right"/>
              <w:rPr>
                <w:rFonts w:cs="Arial"/>
                <w:sz w:val="20"/>
                <w:szCs w:val="20"/>
              </w:rPr>
            </w:pPr>
            <w:r>
              <w:rPr>
                <w:rFonts w:cs="Arial"/>
                <w:sz w:val="20"/>
                <w:szCs w:val="20"/>
              </w:rPr>
              <w:t>AIS messages specific to e-Navigation</w:t>
            </w:r>
          </w:p>
        </w:tc>
        <w:tc>
          <w:tcPr>
            <w:tcW w:w="648" w:type="dxa"/>
            <w:vMerge/>
            <w:shd w:val="clear" w:color="auto" w:fill="auto"/>
          </w:tcPr>
          <w:p w14:paraId="16B1C72A" w14:textId="77777777" w:rsidR="00D206AE" w:rsidRDefault="00D206AE" w:rsidP="009F6F9A">
            <w:pPr>
              <w:jc w:val="center"/>
              <w:rPr>
                <w:rFonts w:cs="Arial"/>
                <w:sz w:val="20"/>
                <w:szCs w:val="20"/>
              </w:rPr>
            </w:pPr>
          </w:p>
        </w:tc>
        <w:tc>
          <w:tcPr>
            <w:tcW w:w="1650" w:type="dxa"/>
            <w:shd w:val="clear" w:color="auto" w:fill="auto"/>
          </w:tcPr>
          <w:p w14:paraId="3D324730" w14:textId="77777777" w:rsidR="00D206AE" w:rsidRDefault="00D206AE" w:rsidP="009F6F9A">
            <w:pPr>
              <w:jc w:val="both"/>
              <w:rPr>
                <w:rFonts w:cs="Arial"/>
                <w:sz w:val="20"/>
                <w:szCs w:val="20"/>
              </w:rPr>
            </w:pPr>
          </w:p>
        </w:tc>
        <w:tc>
          <w:tcPr>
            <w:tcW w:w="3158" w:type="dxa"/>
            <w:shd w:val="clear" w:color="auto" w:fill="auto"/>
          </w:tcPr>
          <w:p w14:paraId="4CE1C75E" w14:textId="48C8B5B6" w:rsidR="00D206AE" w:rsidRDefault="00D206AE" w:rsidP="009F6F9A">
            <w:pPr>
              <w:rPr>
                <w:rFonts w:cs="Arial"/>
                <w:sz w:val="20"/>
                <w:szCs w:val="20"/>
              </w:rPr>
            </w:pPr>
            <w:r>
              <w:rPr>
                <w:rFonts w:cs="Arial"/>
                <w:sz w:val="20"/>
                <w:szCs w:val="20"/>
              </w:rPr>
              <w:t>GL 1082;1084; 1095; 1096</w:t>
            </w:r>
          </w:p>
        </w:tc>
        <w:tc>
          <w:tcPr>
            <w:tcW w:w="684" w:type="dxa"/>
            <w:vMerge/>
          </w:tcPr>
          <w:p w14:paraId="0CAA2D34" w14:textId="77777777" w:rsidR="00D206AE" w:rsidRPr="004C2946" w:rsidRDefault="00D206AE" w:rsidP="009F6F9A">
            <w:pPr>
              <w:jc w:val="both"/>
              <w:rPr>
                <w:rFonts w:cs="Arial"/>
                <w:sz w:val="20"/>
                <w:szCs w:val="20"/>
              </w:rPr>
            </w:pPr>
          </w:p>
        </w:tc>
      </w:tr>
      <w:tr w:rsidR="00D206AE" w:rsidRPr="004C2946" w14:paraId="23D36E67" w14:textId="77777777" w:rsidTr="00AF6230">
        <w:trPr>
          <w:jc w:val="center"/>
        </w:trPr>
        <w:tc>
          <w:tcPr>
            <w:tcW w:w="495" w:type="dxa"/>
            <w:shd w:val="clear" w:color="auto" w:fill="auto"/>
          </w:tcPr>
          <w:p w14:paraId="26308AA3" w14:textId="77777777" w:rsidR="00D206AE" w:rsidRPr="004C2946" w:rsidRDefault="00D206AE" w:rsidP="009F6F9A">
            <w:pPr>
              <w:jc w:val="both"/>
              <w:rPr>
                <w:rFonts w:cs="Arial"/>
                <w:sz w:val="20"/>
                <w:szCs w:val="20"/>
              </w:rPr>
            </w:pPr>
          </w:p>
        </w:tc>
        <w:tc>
          <w:tcPr>
            <w:tcW w:w="525" w:type="dxa"/>
            <w:shd w:val="clear" w:color="auto" w:fill="auto"/>
          </w:tcPr>
          <w:p w14:paraId="2F43654F" w14:textId="77777777" w:rsidR="00D206AE" w:rsidRPr="00460872" w:rsidRDefault="00D206AE" w:rsidP="009F6F9A">
            <w:pPr>
              <w:jc w:val="both"/>
              <w:rPr>
                <w:rFonts w:cs="Arial"/>
                <w:b/>
                <w:sz w:val="20"/>
                <w:szCs w:val="20"/>
              </w:rPr>
            </w:pPr>
          </w:p>
        </w:tc>
        <w:tc>
          <w:tcPr>
            <w:tcW w:w="717" w:type="dxa"/>
            <w:shd w:val="clear" w:color="auto" w:fill="auto"/>
          </w:tcPr>
          <w:p w14:paraId="47925639" w14:textId="1902101F" w:rsidR="00D206AE" w:rsidRDefault="00BB65F8" w:rsidP="009F6F9A">
            <w:pPr>
              <w:jc w:val="both"/>
              <w:rPr>
                <w:rFonts w:cs="Arial"/>
                <w:sz w:val="20"/>
                <w:szCs w:val="20"/>
              </w:rPr>
            </w:pPr>
            <w:r>
              <w:rPr>
                <w:rFonts w:cs="Arial"/>
                <w:sz w:val="20"/>
                <w:szCs w:val="20"/>
              </w:rPr>
              <w:t>5</w:t>
            </w:r>
            <w:r w:rsidR="00D206AE">
              <w:rPr>
                <w:rFonts w:cs="Arial"/>
                <w:sz w:val="20"/>
                <w:szCs w:val="20"/>
              </w:rPr>
              <w:t>.2.6</w:t>
            </w:r>
          </w:p>
        </w:tc>
        <w:tc>
          <w:tcPr>
            <w:tcW w:w="6271" w:type="dxa"/>
            <w:shd w:val="clear" w:color="auto" w:fill="auto"/>
          </w:tcPr>
          <w:p w14:paraId="5402B055" w14:textId="516E6ECB" w:rsidR="00D206AE" w:rsidRDefault="00D206AE" w:rsidP="009F6F9A">
            <w:pPr>
              <w:jc w:val="right"/>
              <w:rPr>
                <w:rFonts w:cs="Arial"/>
                <w:sz w:val="20"/>
                <w:szCs w:val="20"/>
              </w:rPr>
            </w:pPr>
            <w:r>
              <w:rPr>
                <w:rFonts w:cs="Arial"/>
                <w:sz w:val="20"/>
                <w:szCs w:val="20"/>
              </w:rPr>
              <w:t>Satellite AIS</w:t>
            </w:r>
          </w:p>
        </w:tc>
        <w:tc>
          <w:tcPr>
            <w:tcW w:w="648" w:type="dxa"/>
            <w:vMerge/>
            <w:shd w:val="clear" w:color="auto" w:fill="auto"/>
          </w:tcPr>
          <w:p w14:paraId="06338EBD" w14:textId="77777777" w:rsidR="00D206AE" w:rsidRDefault="00D206AE" w:rsidP="009F6F9A">
            <w:pPr>
              <w:jc w:val="center"/>
              <w:rPr>
                <w:rFonts w:cs="Arial"/>
                <w:sz w:val="20"/>
                <w:szCs w:val="20"/>
              </w:rPr>
            </w:pPr>
          </w:p>
        </w:tc>
        <w:tc>
          <w:tcPr>
            <w:tcW w:w="1650" w:type="dxa"/>
            <w:shd w:val="clear" w:color="auto" w:fill="auto"/>
          </w:tcPr>
          <w:p w14:paraId="02F7A4AF" w14:textId="77777777" w:rsidR="00D206AE" w:rsidRDefault="00D206AE" w:rsidP="009F6F9A">
            <w:pPr>
              <w:jc w:val="both"/>
              <w:rPr>
                <w:rFonts w:cs="Arial"/>
                <w:sz w:val="20"/>
                <w:szCs w:val="20"/>
              </w:rPr>
            </w:pPr>
          </w:p>
        </w:tc>
        <w:tc>
          <w:tcPr>
            <w:tcW w:w="3158" w:type="dxa"/>
            <w:shd w:val="clear" w:color="auto" w:fill="auto"/>
          </w:tcPr>
          <w:p w14:paraId="71756DA4" w14:textId="59E69747" w:rsidR="00D206AE" w:rsidRDefault="00D206AE" w:rsidP="009F6F9A">
            <w:pPr>
              <w:rPr>
                <w:rFonts w:cs="Arial"/>
                <w:sz w:val="20"/>
                <w:szCs w:val="20"/>
              </w:rPr>
            </w:pPr>
          </w:p>
        </w:tc>
        <w:tc>
          <w:tcPr>
            <w:tcW w:w="684" w:type="dxa"/>
            <w:vMerge/>
          </w:tcPr>
          <w:p w14:paraId="40FC22E4" w14:textId="77777777" w:rsidR="00D206AE" w:rsidRPr="004C2946" w:rsidRDefault="00D206AE" w:rsidP="009F6F9A">
            <w:pPr>
              <w:jc w:val="both"/>
              <w:rPr>
                <w:rFonts w:cs="Arial"/>
                <w:sz w:val="20"/>
                <w:szCs w:val="20"/>
              </w:rPr>
            </w:pPr>
          </w:p>
        </w:tc>
      </w:tr>
    </w:tbl>
    <w:p w14:paraId="04BB0C6F" w14:textId="77777777" w:rsidR="00C35DE8" w:rsidRDefault="00C35DE8">
      <w:pPr>
        <w:rPr>
          <w:rFonts w:eastAsia="MS Mincho"/>
          <w:b/>
          <w:kern w:val="28"/>
          <w:sz w:val="24"/>
          <w:szCs w:val="20"/>
          <w:lang w:eastAsia="de-DE"/>
        </w:rPr>
      </w:pPr>
      <w:r>
        <w:br w:type="page"/>
      </w:r>
    </w:p>
    <w:p w14:paraId="5B6AED63" w14:textId="29E7ED5C" w:rsidR="00704C35" w:rsidRDefault="00AE0E71" w:rsidP="00704C35">
      <w:pPr>
        <w:pStyle w:val="Heading2"/>
      </w:pPr>
      <w:bookmarkStart w:id="100" w:name="_Toc417630488"/>
      <w:r>
        <w:lastRenderedPageBreak/>
        <w:t xml:space="preserve">Module </w:t>
      </w:r>
      <w:r w:rsidR="00E266FA">
        <w:t>6</w:t>
      </w:r>
      <w:r>
        <w:t xml:space="preserve"> </w:t>
      </w:r>
      <w:r w:rsidR="004E2988">
        <w:t>–</w:t>
      </w:r>
      <w:r>
        <w:t xml:space="preserve"> </w:t>
      </w:r>
      <w:r w:rsidR="00313D8D">
        <w:t>Information Systems</w:t>
      </w:r>
      <w:bookmarkEnd w:id="100"/>
    </w:p>
    <w:p w14:paraId="3021C4E9" w14:textId="77777777" w:rsidR="00704C35" w:rsidRDefault="00704C35" w:rsidP="00704C35">
      <w:pPr>
        <w:pStyle w:val="Heading3"/>
      </w:pPr>
      <w:r>
        <w:t>Scope</w:t>
      </w:r>
    </w:p>
    <w:p w14:paraId="1A8BDF3C" w14:textId="76048562" w:rsidR="001541A3" w:rsidRDefault="00704C35" w:rsidP="001541A3">
      <w:pPr>
        <w:rPr>
          <w:rFonts w:cs="Arial"/>
        </w:rPr>
      </w:pPr>
      <w:r>
        <w:rPr>
          <w:lang w:eastAsia="de-DE"/>
        </w:rPr>
        <w:t xml:space="preserve">This module </w:t>
      </w:r>
      <w:r w:rsidR="00B57C34" w:rsidRPr="001A35C8">
        <w:rPr>
          <w:rFonts w:cs="Arial"/>
        </w:rPr>
        <w:t xml:space="preserve">describes </w:t>
      </w:r>
      <w:r w:rsidR="00B57C34">
        <w:rPr>
          <w:rFonts w:cs="Arial"/>
        </w:rPr>
        <w:t>existing and developing information systems which are designed to improve the flow of information ship to shore; ship to ship and shore to ship</w:t>
      </w:r>
    </w:p>
    <w:p w14:paraId="2A00CD15" w14:textId="77777777" w:rsidR="00704C35" w:rsidRDefault="00704C35" w:rsidP="00704C35">
      <w:pPr>
        <w:pStyle w:val="Heading3"/>
      </w:pPr>
      <w:r>
        <w:t>Learning Objectives</w:t>
      </w:r>
    </w:p>
    <w:p w14:paraId="7BC861B0" w14:textId="14E8F297" w:rsidR="00704C35" w:rsidRDefault="00704C35" w:rsidP="00704C35">
      <w:pPr>
        <w:rPr>
          <w:lang w:eastAsia="de-DE"/>
        </w:rPr>
      </w:pPr>
      <w:r>
        <w:rPr>
          <w:lang w:eastAsia="de-DE"/>
        </w:rPr>
        <w:t xml:space="preserve">To gain a </w:t>
      </w:r>
      <w:r>
        <w:rPr>
          <w:b/>
          <w:lang w:eastAsia="de-DE"/>
        </w:rPr>
        <w:t xml:space="preserve">satisfactory </w:t>
      </w:r>
      <w:r>
        <w:rPr>
          <w:lang w:eastAsia="de-DE"/>
        </w:rPr>
        <w:t>understanding of</w:t>
      </w:r>
      <w:r w:rsidR="00406066">
        <w:rPr>
          <w:lang w:eastAsia="de-DE"/>
        </w:rPr>
        <w:t xml:space="preserve"> how both existing information systems and those under development will improve the flow of maritime </w:t>
      </w:r>
      <w:r w:rsidR="00975A91">
        <w:rPr>
          <w:lang w:eastAsia="de-DE"/>
        </w:rPr>
        <w:t xml:space="preserve">and safety </w:t>
      </w:r>
      <w:r w:rsidR="00406066">
        <w:rPr>
          <w:lang w:eastAsia="de-DE"/>
        </w:rPr>
        <w:t>information between stakeholders</w:t>
      </w:r>
      <w:r w:rsidR="00153934">
        <w:rPr>
          <w:lang w:eastAsia="de-DE"/>
        </w:rPr>
        <w:t xml:space="preserve"> and a </w:t>
      </w:r>
      <w:r w:rsidR="00153934">
        <w:rPr>
          <w:b/>
          <w:lang w:eastAsia="de-DE"/>
        </w:rPr>
        <w:t>basic</w:t>
      </w:r>
      <w:r w:rsidR="00153934">
        <w:rPr>
          <w:lang w:eastAsia="de-DE"/>
        </w:rPr>
        <w:t xml:space="preserve"> understanding of geospatial information registries and test beds</w:t>
      </w:r>
      <w:r>
        <w:rPr>
          <w:lang w:eastAsia="de-DE"/>
        </w:rPr>
        <w:t>.</w:t>
      </w:r>
    </w:p>
    <w:p w14:paraId="5158A395" w14:textId="77777777" w:rsidR="00A86B2E" w:rsidRDefault="00A86B2E" w:rsidP="00704C35">
      <w:pPr>
        <w:rPr>
          <w:lang w:eastAsia="de-DE"/>
        </w:rPr>
      </w:pPr>
    </w:p>
    <w:p w14:paraId="508874B4" w14:textId="2C4FC368" w:rsidR="00A86B2E" w:rsidRDefault="00A86B2E" w:rsidP="00A86B2E">
      <w:r>
        <w:t>2.</w:t>
      </w:r>
      <w:r w:rsidR="00850F78">
        <w:t>6</w:t>
      </w:r>
      <w:r>
        <w:t xml:space="preserve">.3 </w:t>
      </w:r>
      <w:r w:rsidRPr="008214BE">
        <w:t xml:space="preserve">DETAILED TEACHING SYLLABUS FOR MODULE </w:t>
      </w:r>
      <w:ins w:id="101" w:author="Alan Grant" w:date="2015-04-21T15:05:00Z">
        <w:r w:rsidR="00DA0E83">
          <w:t>6</w:t>
        </w:r>
      </w:ins>
      <w:del w:id="102" w:author="Alan Grant" w:date="2015-04-21T15:05:00Z">
        <w:r w:rsidR="00F07583" w:rsidDel="00DA0E83">
          <w:delText>5</w:delText>
        </w:r>
      </w:del>
      <w:r w:rsidRPr="008214BE">
        <w:t xml:space="preserve"> – </w:t>
      </w:r>
      <w:r w:rsidR="004F3090">
        <w:t>INFORMATION SYSTEMS</w:t>
      </w:r>
    </w:p>
    <w:p w14:paraId="1DF1F49C" w14:textId="52484891" w:rsidR="00C411D0" w:rsidRDefault="00A86B2E" w:rsidP="00C411D0">
      <w:pPr>
        <w:pStyle w:val="Table"/>
      </w:pPr>
      <w:r w:rsidRPr="0072649F">
        <w:rPr>
          <w:rFonts w:cs="Arial"/>
          <w:sz w:val="20"/>
        </w:rPr>
        <w:t xml:space="preserve">Detailed Teaching Syllabus Module </w:t>
      </w:r>
      <w:r w:rsidR="00850F78">
        <w:rPr>
          <w:rFonts w:cs="Arial"/>
          <w:sz w:val="20"/>
        </w:rPr>
        <w:t>6</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14:paraId="08F7C4B8" w14:textId="77777777" w:rsidTr="00D65C9B">
        <w:trPr>
          <w:cantSplit/>
          <w:trHeight w:val="1514"/>
          <w:jc w:val="center"/>
        </w:trPr>
        <w:tc>
          <w:tcPr>
            <w:tcW w:w="494" w:type="dxa"/>
            <w:textDirection w:val="btLr"/>
            <w:vAlign w:val="center"/>
          </w:tcPr>
          <w:p w14:paraId="6641C8A1" w14:textId="77777777"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14:paraId="04BABF07" w14:textId="77777777"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14:paraId="0B3F30A9" w14:textId="77777777"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14:paraId="123A70F4" w14:textId="77777777"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14:paraId="670C04E6" w14:textId="77777777"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14:paraId="5324D79A" w14:textId="77777777"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14:paraId="477005F0" w14:textId="77777777" w:rsidR="00FB0947" w:rsidRDefault="00FB0947" w:rsidP="00833B2D">
            <w:pPr>
              <w:jc w:val="center"/>
              <w:rPr>
                <w:rFonts w:cs="Arial"/>
                <w:b/>
                <w:sz w:val="20"/>
                <w:szCs w:val="20"/>
              </w:rPr>
            </w:pPr>
            <w:r>
              <w:rPr>
                <w:rFonts w:cs="Arial"/>
                <w:b/>
                <w:sz w:val="20"/>
                <w:szCs w:val="20"/>
              </w:rPr>
              <w:t>References</w:t>
            </w:r>
          </w:p>
          <w:p w14:paraId="2FA09D9B" w14:textId="77777777" w:rsidR="00FB0947" w:rsidRDefault="00FB0947" w:rsidP="00833B2D">
            <w:pPr>
              <w:jc w:val="center"/>
              <w:rPr>
                <w:rFonts w:cs="Arial"/>
                <w:sz w:val="20"/>
                <w:szCs w:val="20"/>
              </w:rPr>
            </w:pPr>
          </w:p>
          <w:p w14:paraId="3FCB1FD8" w14:textId="77777777" w:rsidR="00FB0947" w:rsidRDefault="00FB0947" w:rsidP="00833B2D">
            <w:pPr>
              <w:jc w:val="center"/>
              <w:rPr>
                <w:rFonts w:cs="Arial"/>
                <w:sz w:val="20"/>
                <w:szCs w:val="20"/>
              </w:rPr>
            </w:pPr>
            <w:r>
              <w:rPr>
                <w:rFonts w:cs="Arial"/>
                <w:sz w:val="20"/>
                <w:szCs w:val="20"/>
              </w:rPr>
              <w:t>Rec = Recommendation</w:t>
            </w:r>
          </w:p>
          <w:p w14:paraId="6E9187D1" w14:textId="77777777"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14:paraId="601461C6" w14:textId="77777777" w:rsidR="00FB0947" w:rsidRDefault="00FB0947" w:rsidP="00833B2D">
            <w:pPr>
              <w:ind w:left="113" w:right="113"/>
              <w:jc w:val="center"/>
              <w:rPr>
                <w:rFonts w:cs="Arial"/>
                <w:b/>
                <w:sz w:val="20"/>
                <w:szCs w:val="20"/>
              </w:rPr>
            </w:pPr>
            <w:r>
              <w:rPr>
                <w:rFonts w:cs="Arial"/>
                <w:b/>
                <w:sz w:val="20"/>
                <w:szCs w:val="20"/>
              </w:rPr>
              <w:t>Lecture No.</w:t>
            </w:r>
          </w:p>
        </w:tc>
      </w:tr>
      <w:tr w:rsidR="0092766B" w14:paraId="23EE25D3" w14:textId="77777777" w:rsidTr="00D65C9B">
        <w:trPr>
          <w:jc w:val="center"/>
        </w:trPr>
        <w:tc>
          <w:tcPr>
            <w:tcW w:w="494" w:type="dxa"/>
          </w:tcPr>
          <w:p w14:paraId="24428DE1" w14:textId="572E5FE1" w:rsidR="0092766B" w:rsidRPr="0092766B" w:rsidRDefault="00E266FA" w:rsidP="00833B2D">
            <w:pPr>
              <w:jc w:val="center"/>
              <w:rPr>
                <w:rFonts w:cs="Arial"/>
                <w:b/>
                <w:sz w:val="20"/>
                <w:szCs w:val="20"/>
              </w:rPr>
            </w:pPr>
            <w:r>
              <w:rPr>
                <w:rFonts w:cs="Arial"/>
                <w:b/>
                <w:sz w:val="20"/>
                <w:szCs w:val="20"/>
              </w:rPr>
              <w:t>6</w:t>
            </w:r>
          </w:p>
        </w:tc>
        <w:tc>
          <w:tcPr>
            <w:tcW w:w="525" w:type="dxa"/>
            <w:shd w:val="clear" w:color="auto" w:fill="D9D9D9" w:themeFill="background1" w:themeFillShade="D9"/>
          </w:tcPr>
          <w:p w14:paraId="2849ABB5" w14:textId="77777777"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14:paraId="2D4D16B9" w14:textId="77777777" w:rsidR="0092766B" w:rsidRPr="0092766B" w:rsidRDefault="0092766B" w:rsidP="00833B2D">
            <w:pPr>
              <w:jc w:val="both"/>
              <w:rPr>
                <w:rFonts w:cs="Arial"/>
                <w:b/>
                <w:sz w:val="20"/>
                <w:szCs w:val="20"/>
              </w:rPr>
            </w:pPr>
          </w:p>
        </w:tc>
        <w:tc>
          <w:tcPr>
            <w:tcW w:w="6417" w:type="dxa"/>
          </w:tcPr>
          <w:p w14:paraId="016D7421" w14:textId="10CFFC79" w:rsidR="0092766B" w:rsidRPr="0092766B" w:rsidRDefault="000B24C3" w:rsidP="00833B2D">
            <w:pPr>
              <w:jc w:val="center"/>
              <w:rPr>
                <w:rFonts w:cs="Arial"/>
                <w:b/>
                <w:sz w:val="20"/>
                <w:szCs w:val="20"/>
              </w:rPr>
            </w:pPr>
            <w:r>
              <w:rPr>
                <w:rFonts w:cs="Arial"/>
                <w:b/>
                <w:caps/>
                <w:sz w:val="20"/>
                <w:szCs w:val="20"/>
              </w:rPr>
              <w:t>INFORMATION SYSTEMS</w:t>
            </w:r>
          </w:p>
        </w:tc>
        <w:tc>
          <w:tcPr>
            <w:tcW w:w="708" w:type="dxa"/>
            <w:vMerge w:val="restart"/>
            <w:shd w:val="clear" w:color="auto" w:fill="D9D9D9" w:themeFill="background1" w:themeFillShade="D9"/>
          </w:tcPr>
          <w:p w14:paraId="5F0CBCF3" w14:textId="77777777"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14:paraId="06B9A181" w14:textId="77777777"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14:paraId="1A758E09" w14:textId="77777777"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14:paraId="2AD69D47" w14:textId="77777777" w:rsidR="0092766B" w:rsidRDefault="0092766B" w:rsidP="00833B2D">
            <w:pPr>
              <w:jc w:val="both"/>
              <w:rPr>
                <w:rFonts w:cs="Arial"/>
                <w:sz w:val="20"/>
                <w:szCs w:val="20"/>
              </w:rPr>
            </w:pPr>
          </w:p>
          <w:p w14:paraId="065C7481" w14:textId="77777777" w:rsidR="0092766B" w:rsidRDefault="0092766B" w:rsidP="00833B2D">
            <w:pPr>
              <w:jc w:val="center"/>
              <w:rPr>
                <w:rFonts w:cs="Arial"/>
                <w:b/>
                <w:sz w:val="20"/>
                <w:szCs w:val="20"/>
              </w:rPr>
            </w:pPr>
          </w:p>
        </w:tc>
      </w:tr>
      <w:tr w:rsidR="0092766B" w:rsidRPr="004C2946" w14:paraId="4EAA6213" w14:textId="77777777" w:rsidTr="00D65C9B">
        <w:trPr>
          <w:jc w:val="center"/>
        </w:trPr>
        <w:tc>
          <w:tcPr>
            <w:tcW w:w="494" w:type="dxa"/>
          </w:tcPr>
          <w:p w14:paraId="022DC288" w14:textId="77777777" w:rsidR="0092766B" w:rsidRPr="0092766B" w:rsidRDefault="0092766B" w:rsidP="00833B2D">
            <w:pPr>
              <w:jc w:val="both"/>
              <w:rPr>
                <w:rFonts w:cs="Arial"/>
                <w:sz w:val="20"/>
                <w:szCs w:val="20"/>
              </w:rPr>
            </w:pPr>
          </w:p>
        </w:tc>
        <w:tc>
          <w:tcPr>
            <w:tcW w:w="525" w:type="dxa"/>
          </w:tcPr>
          <w:p w14:paraId="308C9BB2" w14:textId="7763E950" w:rsidR="0092766B" w:rsidRPr="0092766B" w:rsidRDefault="00E266FA" w:rsidP="00833B2D">
            <w:pPr>
              <w:jc w:val="both"/>
              <w:rPr>
                <w:rFonts w:cs="Arial"/>
                <w:b/>
                <w:sz w:val="20"/>
                <w:szCs w:val="20"/>
              </w:rPr>
            </w:pPr>
            <w:r>
              <w:rPr>
                <w:rFonts w:cs="Arial"/>
                <w:b/>
                <w:sz w:val="20"/>
                <w:szCs w:val="20"/>
              </w:rPr>
              <w:t>6</w:t>
            </w:r>
            <w:r w:rsidR="0092766B" w:rsidRPr="0092766B">
              <w:rPr>
                <w:rFonts w:cs="Arial"/>
                <w:b/>
                <w:sz w:val="20"/>
                <w:szCs w:val="20"/>
              </w:rPr>
              <w:t>.1</w:t>
            </w:r>
          </w:p>
        </w:tc>
        <w:tc>
          <w:tcPr>
            <w:tcW w:w="717" w:type="dxa"/>
            <w:vMerge/>
            <w:shd w:val="clear" w:color="auto" w:fill="D9D9D9" w:themeFill="background1" w:themeFillShade="D9"/>
          </w:tcPr>
          <w:p w14:paraId="1D3DCFAA" w14:textId="77777777" w:rsidR="0092766B" w:rsidRPr="0092766B" w:rsidRDefault="0092766B" w:rsidP="00833B2D">
            <w:pPr>
              <w:jc w:val="both"/>
              <w:rPr>
                <w:rFonts w:cs="Arial"/>
                <w:sz w:val="20"/>
                <w:szCs w:val="20"/>
              </w:rPr>
            </w:pPr>
          </w:p>
        </w:tc>
        <w:tc>
          <w:tcPr>
            <w:tcW w:w="6417" w:type="dxa"/>
          </w:tcPr>
          <w:p w14:paraId="675468A0" w14:textId="2EA44AFD" w:rsidR="0092766B" w:rsidRPr="0092766B" w:rsidRDefault="00BB7602" w:rsidP="00833B2D">
            <w:pPr>
              <w:jc w:val="right"/>
              <w:rPr>
                <w:rFonts w:cs="Arial"/>
                <w:b/>
                <w:sz w:val="20"/>
                <w:szCs w:val="20"/>
              </w:rPr>
            </w:pPr>
            <w:r>
              <w:rPr>
                <w:rFonts w:cs="Arial"/>
                <w:b/>
                <w:sz w:val="20"/>
                <w:szCs w:val="20"/>
              </w:rPr>
              <w:t>Information Architecture</w:t>
            </w:r>
          </w:p>
        </w:tc>
        <w:tc>
          <w:tcPr>
            <w:tcW w:w="708" w:type="dxa"/>
            <w:vMerge/>
            <w:shd w:val="clear" w:color="auto" w:fill="D9D9D9" w:themeFill="background1" w:themeFillShade="D9"/>
          </w:tcPr>
          <w:p w14:paraId="2C3EA0FC" w14:textId="77777777"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14:paraId="79B2BBBC" w14:textId="77777777" w:rsidR="0092766B" w:rsidRPr="0092766B" w:rsidRDefault="0092766B" w:rsidP="00833B2D">
            <w:pPr>
              <w:jc w:val="both"/>
              <w:rPr>
                <w:rFonts w:cs="Arial"/>
                <w:sz w:val="20"/>
                <w:szCs w:val="20"/>
              </w:rPr>
            </w:pPr>
          </w:p>
        </w:tc>
        <w:tc>
          <w:tcPr>
            <w:tcW w:w="2904" w:type="dxa"/>
            <w:vMerge/>
          </w:tcPr>
          <w:p w14:paraId="58D9137B" w14:textId="77777777" w:rsidR="0092766B" w:rsidRPr="0092766B" w:rsidRDefault="0092766B" w:rsidP="00833B2D">
            <w:pPr>
              <w:jc w:val="both"/>
              <w:rPr>
                <w:rFonts w:cs="Arial"/>
                <w:sz w:val="20"/>
                <w:szCs w:val="20"/>
              </w:rPr>
            </w:pPr>
          </w:p>
        </w:tc>
        <w:tc>
          <w:tcPr>
            <w:tcW w:w="682" w:type="dxa"/>
            <w:vMerge/>
          </w:tcPr>
          <w:p w14:paraId="1ACD3D03" w14:textId="77777777" w:rsidR="0092766B" w:rsidRPr="004C2946" w:rsidRDefault="0092766B" w:rsidP="00833B2D">
            <w:pPr>
              <w:jc w:val="center"/>
              <w:rPr>
                <w:rFonts w:cs="Arial"/>
                <w:sz w:val="20"/>
                <w:szCs w:val="20"/>
              </w:rPr>
            </w:pPr>
          </w:p>
        </w:tc>
      </w:tr>
      <w:tr w:rsidR="00F17D05" w:rsidRPr="004C2946" w14:paraId="7F99AA2D" w14:textId="77777777" w:rsidTr="00D65C9B">
        <w:trPr>
          <w:jc w:val="center"/>
        </w:trPr>
        <w:tc>
          <w:tcPr>
            <w:tcW w:w="494" w:type="dxa"/>
          </w:tcPr>
          <w:p w14:paraId="79813F67" w14:textId="77777777" w:rsidR="00F17D05" w:rsidRPr="0092766B" w:rsidRDefault="00F17D05" w:rsidP="00833B2D">
            <w:pPr>
              <w:jc w:val="both"/>
              <w:rPr>
                <w:rFonts w:cs="Arial"/>
                <w:sz w:val="20"/>
                <w:szCs w:val="20"/>
              </w:rPr>
            </w:pPr>
          </w:p>
        </w:tc>
        <w:tc>
          <w:tcPr>
            <w:tcW w:w="525" w:type="dxa"/>
          </w:tcPr>
          <w:p w14:paraId="6E6A3DB6" w14:textId="77777777" w:rsidR="00F17D05" w:rsidRPr="0092766B" w:rsidRDefault="00F17D05" w:rsidP="00833B2D">
            <w:pPr>
              <w:jc w:val="both"/>
              <w:rPr>
                <w:rFonts w:cs="Arial"/>
                <w:sz w:val="20"/>
                <w:szCs w:val="20"/>
              </w:rPr>
            </w:pPr>
          </w:p>
        </w:tc>
        <w:tc>
          <w:tcPr>
            <w:tcW w:w="717" w:type="dxa"/>
          </w:tcPr>
          <w:p w14:paraId="7CCE7383" w14:textId="0A8F870A" w:rsidR="00F17D05" w:rsidRPr="0092766B" w:rsidRDefault="00E266FA" w:rsidP="00833B2D">
            <w:pPr>
              <w:jc w:val="both"/>
              <w:rPr>
                <w:rFonts w:cs="Arial"/>
                <w:sz w:val="20"/>
                <w:szCs w:val="20"/>
              </w:rPr>
            </w:pPr>
            <w:r>
              <w:rPr>
                <w:rFonts w:cs="Arial"/>
                <w:sz w:val="20"/>
                <w:szCs w:val="20"/>
              </w:rPr>
              <w:t>6</w:t>
            </w:r>
            <w:r w:rsidR="00F17D05" w:rsidRPr="0092766B">
              <w:rPr>
                <w:rFonts w:cs="Arial"/>
                <w:sz w:val="20"/>
                <w:szCs w:val="20"/>
              </w:rPr>
              <w:t>.1.1</w:t>
            </w:r>
          </w:p>
        </w:tc>
        <w:tc>
          <w:tcPr>
            <w:tcW w:w="6417" w:type="dxa"/>
          </w:tcPr>
          <w:p w14:paraId="1732674C" w14:textId="038691B2" w:rsidR="00F17D05" w:rsidRPr="0092766B" w:rsidRDefault="00F17D05" w:rsidP="0040179B">
            <w:pPr>
              <w:jc w:val="right"/>
              <w:rPr>
                <w:rFonts w:cs="Arial"/>
                <w:sz w:val="20"/>
                <w:szCs w:val="20"/>
              </w:rPr>
            </w:pPr>
            <w:r>
              <w:rPr>
                <w:rFonts w:cs="Arial"/>
                <w:sz w:val="20"/>
                <w:szCs w:val="20"/>
              </w:rPr>
              <w:t>Existing information systems ship to ship; ship to shore; shore to ship and shore to shore</w:t>
            </w:r>
          </w:p>
        </w:tc>
        <w:tc>
          <w:tcPr>
            <w:tcW w:w="708" w:type="dxa"/>
            <w:vMerge w:val="restart"/>
            <w:vAlign w:val="center"/>
          </w:tcPr>
          <w:p w14:paraId="03B18815" w14:textId="4F3AA04D" w:rsidR="00F17D05" w:rsidRPr="0092766B" w:rsidRDefault="00F17D05" w:rsidP="00833B2D">
            <w:pPr>
              <w:jc w:val="center"/>
              <w:rPr>
                <w:rFonts w:cs="Arial"/>
                <w:sz w:val="20"/>
                <w:szCs w:val="20"/>
              </w:rPr>
            </w:pPr>
            <w:r>
              <w:rPr>
                <w:rFonts w:cs="Arial"/>
                <w:sz w:val="20"/>
                <w:szCs w:val="20"/>
              </w:rPr>
              <w:t>2</w:t>
            </w:r>
          </w:p>
        </w:tc>
        <w:tc>
          <w:tcPr>
            <w:tcW w:w="1701" w:type="dxa"/>
          </w:tcPr>
          <w:p w14:paraId="4CBE4D51" w14:textId="77777777" w:rsidR="00F17D05" w:rsidRPr="0092766B" w:rsidRDefault="00F17D05" w:rsidP="00833B2D">
            <w:pPr>
              <w:rPr>
                <w:rFonts w:cs="Arial"/>
                <w:sz w:val="20"/>
                <w:szCs w:val="20"/>
              </w:rPr>
            </w:pPr>
          </w:p>
        </w:tc>
        <w:tc>
          <w:tcPr>
            <w:tcW w:w="2904" w:type="dxa"/>
          </w:tcPr>
          <w:p w14:paraId="3BA90567" w14:textId="42D41DEA" w:rsidR="00F17D05" w:rsidRPr="0092766B" w:rsidRDefault="00F17D05" w:rsidP="00833B2D">
            <w:pPr>
              <w:rPr>
                <w:rFonts w:cs="Arial"/>
                <w:sz w:val="20"/>
                <w:szCs w:val="20"/>
              </w:rPr>
            </w:pPr>
          </w:p>
        </w:tc>
        <w:tc>
          <w:tcPr>
            <w:tcW w:w="682" w:type="dxa"/>
            <w:vMerge w:val="restart"/>
            <w:vAlign w:val="center"/>
          </w:tcPr>
          <w:p w14:paraId="5E410640" w14:textId="7A389596" w:rsidR="00F17D05" w:rsidRPr="004C2946" w:rsidRDefault="002904F4" w:rsidP="00833B2D">
            <w:pPr>
              <w:jc w:val="center"/>
              <w:rPr>
                <w:rFonts w:cs="Arial"/>
                <w:sz w:val="20"/>
                <w:szCs w:val="20"/>
              </w:rPr>
            </w:pPr>
            <w:r>
              <w:rPr>
                <w:rFonts w:cs="Arial"/>
                <w:sz w:val="20"/>
                <w:szCs w:val="20"/>
              </w:rPr>
              <w:t>11</w:t>
            </w:r>
          </w:p>
        </w:tc>
      </w:tr>
      <w:tr w:rsidR="00F17D05" w:rsidRPr="004C2946" w14:paraId="50A6127B" w14:textId="77777777" w:rsidTr="00D65C9B">
        <w:trPr>
          <w:jc w:val="center"/>
        </w:trPr>
        <w:tc>
          <w:tcPr>
            <w:tcW w:w="494" w:type="dxa"/>
          </w:tcPr>
          <w:p w14:paraId="452273E3" w14:textId="77777777" w:rsidR="00F17D05" w:rsidRPr="0092766B" w:rsidRDefault="00F17D05" w:rsidP="00833B2D">
            <w:pPr>
              <w:jc w:val="both"/>
              <w:rPr>
                <w:rFonts w:cs="Arial"/>
                <w:sz w:val="20"/>
                <w:szCs w:val="20"/>
              </w:rPr>
            </w:pPr>
          </w:p>
        </w:tc>
        <w:tc>
          <w:tcPr>
            <w:tcW w:w="525" w:type="dxa"/>
          </w:tcPr>
          <w:p w14:paraId="55C4A8E6" w14:textId="77777777" w:rsidR="00F17D05" w:rsidRPr="0092766B" w:rsidRDefault="00F17D05" w:rsidP="00833B2D">
            <w:pPr>
              <w:jc w:val="both"/>
              <w:rPr>
                <w:rFonts w:cs="Arial"/>
                <w:sz w:val="20"/>
                <w:szCs w:val="20"/>
              </w:rPr>
            </w:pPr>
          </w:p>
        </w:tc>
        <w:tc>
          <w:tcPr>
            <w:tcW w:w="717" w:type="dxa"/>
          </w:tcPr>
          <w:p w14:paraId="74906CCC" w14:textId="03EB5813" w:rsidR="00F17D05" w:rsidRPr="0092766B" w:rsidRDefault="00E266FA" w:rsidP="00833B2D">
            <w:pPr>
              <w:jc w:val="both"/>
              <w:rPr>
                <w:rFonts w:cs="Arial"/>
                <w:sz w:val="20"/>
                <w:szCs w:val="20"/>
              </w:rPr>
            </w:pPr>
            <w:r>
              <w:rPr>
                <w:rFonts w:cs="Arial"/>
                <w:sz w:val="20"/>
                <w:szCs w:val="20"/>
              </w:rPr>
              <w:t>6</w:t>
            </w:r>
            <w:r w:rsidR="00F17D05" w:rsidRPr="0092766B">
              <w:rPr>
                <w:rFonts w:cs="Arial"/>
                <w:sz w:val="20"/>
                <w:szCs w:val="20"/>
              </w:rPr>
              <w:t>.1.2.</w:t>
            </w:r>
          </w:p>
        </w:tc>
        <w:tc>
          <w:tcPr>
            <w:tcW w:w="6417" w:type="dxa"/>
          </w:tcPr>
          <w:p w14:paraId="63AAC7DE" w14:textId="59596EBC" w:rsidR="00F17D05" w:rsidRPr="0092766B" w:rsidRDefault="00F17D05" w:rsidP="001238B0">
            <w:pPr>
              <w:jc w:val="right"/>
              <w:rPr>
                <w:rFonts w:cs="Arial"/>
                <w:sz w:val="20"/>
                <w:szCs w:val="20"/>
              </w:rPr>
            </w:pPr>
            <w:r>
              <w:rPr>
                <w:rFonts w:cs="Arial"/>
                <w:sz w:val="20"/>
                <w:szCs w:val="20"/>
              </w:rPr>
              <w:t>Limitations of existing information systems</w:t>
            </w:r>
          </w:p>
        </w:tc>
        <w:tc>
          <w:tcPr>
            <w:tcW w:w="708" w:type="dxa"/>
            <w:vMerge/>
          </w:tcPr>
          <w:p w14:paraId="29C26FEF" w14:textId="77777777" w:rsidR="00F17D05" w:rsidRPr="0092766B" w:rsidRDefault="00F17D05" w:rsidP="00833B2D">
            <w:pPr>
              <w:jc w:val="center"/>
              <w:rPr>
                <w:rFonts w:cs="Arial"/>
                <w:sz w:val="20"/>
                <w:szCs w:val="20"/>
              </w:rPr>
            </w:pPr>
          </w:p>
        </w:tc>
        <w:tc>
          <w:tcPr>
            <w:tcW w:w="1701" w:type="dxa"/>
          </w:tcPr>
          <w:p w14:paraId="234CE6F6" w14:textId="77777777" w:rsidR="00F17D05" w:rsidRPr="0092766B" w:rsidRDefault="00F17D05" w:rsidP="00833B2D">
            <w:pPr>
              <w:jc w:val="both"/>
              <w:rPr>
                <w:rFonts w:cs="Arial"/>
                <w:sz w:val="20"/>
                <w:szCs w:val="20"/>
              </w:rPr>
            </w:pPr>
          </w:p>
        </w:tc>
        <w:tc>
          <w:tcPr>
            <w:tcW w:w="2904" w:type="dxa"/>
          </w:tcPr>
          <w:p w14:paraId="58453B9D" w14:textId="7457F788" w:rsidR="00F17D05" w:rsidRPr="0092766B" w:rsidRDefault="00F17D05" w:rsidP="00833B2D">
            <w:pPr>
              <w:rPr>
                <w:rFonts w:cs="Arial"/>
                <w:sz w:val="20"/>
                <w:szCs w:val="20"/>
              </w:rPr>
            </w:pPr>
          </w:p>
        </w:tc>
        <w:tc>
          <w:tcPr>
            <w:tcW w:w="682" w:type="dxa"/>
            <w:vMerge/>
          </w:tcPr>
          <w:p w14:paraId="730CE47A" w14:textId="77777777" w:rsidR="00F17D05" w:rsidRPr="004C2946" w:rsidRDefault="00F17D05" w:rsidP="00833B2D">
            <w:pPr>
              <w:jc w:val="both"/>
              <w:rPr>
                <w:rFonts w:cs="Arial"/>
                <w:sz w:val="20"/>
                <w:szCs w:val="20"/>
              </w:rPr>
            </w:pPr>
          </w:p>
        </w:tc>
      </w:tr>
      <w:tr w:rsidR="00F17D05" w:rsidRPr="004C2946" w14:paraId="7810C0C6" w14:textId="77777777" w:rsidTr="00D65C9B">
        <w:trPr>
          <w:jc w:val="center"/>
        </w:trPr>
        <w:tc>
          <w:tcPr>
            <w:tcW w:w="494" w:type="dxa"/>
          </w:tcPr>
          <w:p w14:paraId="271876FF" w14:textId="77777777" w:rsidR="00F17D05" w:rsidRPr="0092766B" w:rsidRDefault="00F17D05" w:rsidP="00833B2D">
            <w:pPr>
              <w:jc w:val="both"/>
              <w:rPr>
                <w:rFonts w:cs="Arial"/>
                <w:sz w:val="20"/>
                <w:szCs w:val="20"/>
              </w:rPr>
            </w:pPr>
          </w:p>
        </w:tc>
        <w:tc>
          <w:tcPr>
            <w:tcW w:w="525" w:type="dxa"/>
          </w:tcPr>
          <w:p w14:paraId="7099DB84" w14:textId="77777777" w:rsidR="00F17D05" w:rsidRPr="0092766B" w:rsidRDefault="00F17D05" w:rsidP="00833B2D">
            <w:pPr>
              <w:jc w:val="both"/>
              <w:rPr>
                <w:rFonts w:cs="Arial"/>
                <w:sz w:val="20"/>
                <w:szCs w:val="20"/>
              </w:rPr>
            </w:pPr>
          </w:p>
        </w:tc>
        <w:tc>
          <w:tcPr>
            <w:tcW w:w="717" w:type="dxa"/>
          </w:tcPr>
          <w:p w14:paraId="598750B6" w14:textId="3929DBD8" w:rsidR="00F17D05" w:rsidRDefault="00E266FA" w:rsidP="00C53B2E">
            <w:pPr>
              <w:jc w:val="both"/>
              <w:rPr>
                <w:rFonts w:cs="Arial"/>
                <w:sz w:val="20"/>
                <w:szCs w:val="20"/>
              </w:rPr>
            </w:pPr>
            <w:r>
              <w:rPr>
                <w:rFonts w:cs="Arial"/>
                <w:sz w:val="20"/>
                <w:szCs w:val="20"/>
              </w:rPr>
              <w:t>6</w:t>
            </w:r>
            <w:r w:rsidR="00F17D05">
              <w:rPr>
                <w:rFonts w:cs="Arial"/>
                <w:sz w:val="20"/>
                <w:szCs w:val="20"/>
              </w:rPr>
              <w:t>.1.3</w:t>
            </w:r>
          </w:p>
        </w:tc>
        <w:tc>
          <w:tcPr>
            <w:tcW w:w="6417" w:type="dxa"/>
          </w:tcPr>
          <w:p w14:paraId="37303667" w14:textId="5E8C7917" w:rsidR="00F17D05" w:rsidRDefault="00F17D05" w:rsidP="00833B2D">
            <w:pPr>
              <w:jc w:val="right"/>
              <w:rPr>
                <w:rFonts w:cs="Arial"/>
                <w:sz w:val="20"/>
                <w:szCs w:val="20"/>
              </w:rPr>
            </w:pPr>
            <w:r>
              <w:rPr>
                <w:rFonts w:cs="Arial"/>
                <w:sz w:val="20"/>
                <w:szCs w:val="20"/>
              </w:rPr>
              <w:t>Information systems under development</w:t>
            </w:r>
          </w:p>
        </w:tc>
        <w:tc>
          <w:tcPr>
            <w:tcW w:w="708" w:type="dxa"/>
            <w:vMerge/>
            <w:vAlign w:val="center"/>
          </w:tcPr>
          <w:p w14:paraId="4FA3D08E" w14:textId="77777777" w:rsidR="00F17D05" w:rsidRPr="0092766B" w:rsidRDefault="00F17D05" w:rsidP="00833B2D">
            <w:pPr>
              <w:jc w:val="center"/>
              <w:rPr>
                <w:rFonts w:cs="Arial"/>
                <w:sz w:val="20"/>
                <w:szCs w:val="20"/>
              </w:rPr>
            </w:pPr>
          </w:p>
        </w:tc>
        <w:tc>
          <w:tcPr>
            <w:tcW w:w="1701" w:type="dxa"/>
          </w:tcPr>
          <w:p w14:paraId="5A84A7D5" w14:textId="77777777" w:rsidR="00F17D05" w:rsidRPr="0092766B" w:rsidRDefault="00F17D05" w:rsidP="00833B2D">
            <w:pPr>
              <w:jc w:val="both"/>
              <w:rPr>
                <w:rFonts w:cs="Arial"/>
                <w:sz w:val="20"/>
                <w:szCs w:val="20"/>
              </w:rPr>
            </w:pPr>
          </w:p>
        </w:tc>
        <w:tc>
          <w:tcPr>
            <w:tcW w:w="2904" w:type="dxa"/>
          </w:tcPr>
          <w:p w14:paraId="2E2784D3" w14:textId="77777777" w:rsidR="00F17D05" w:rsidRPr="0092766B" w:rsidRDefault="00F17D05" w:rsidP="00833B2D">
            <w:pPr>
              <w:rPr>
                <w:rFonts w:cs="Arial"/>
                <w:sz w:val="20"/>
                <w:szCs w:val="20"/>
              </w:rPr>
            </w:pPr>
          </w:p>
        </w:tc>
        <w:tc>
          <w:tcPr>
            <w:tcW w:w="682" w:type="dxa"/>
            <w:vMerge/>
            <w:vAlign w:val="center"/>
          </w:tcPr>
          <w:p w14:paraId="3D1F6274" w14:textId="77777777" w:rsidR="00F17D05" w:rsidRPr="004C2946" w:rsidRDefault="00F17D05" w:rsidP="00833B2D">
            <w:pPr>
              <w:jc w:val="center"/>
              <w:rPr>
                <w:rFonts w:cs="Arial"/>
                <w:sz w:val="20"/>
                <w:szCs w:val="20"/>
              </w:rPr>
            </w:pPr>
          </w:p>
        </w:tc>
      </w:tr>
      <w:tr w:rsidR="00F17D05" w:rsidRPr="004C2946" w14:paraId="39FC9F78" w14:textId="77777777" w:rsidTr="00D65C9B">
        <w:trPr>
          <w:jc w:val="center"/>
        </w:trPr>
        <w:tc>
          <w:tcPr>
            <w:tcW w:w="494" w:type="dxa"/>
          </w:tcPr>
          <w:p w14:paraId="233B9D0B" w14:textId="77777777" w:rsidR="00F17D05" w:rsidRPr="0092766B" w:rsidRDefault="00F17D05" w:rsidP="00833B2D">
            <w:pPr>
              <w:jc w:val="both"/>
              <w:rPr>
                <w:rFonts w:cs="Arial"/>
                <w:sz w:val="20"/>
                <w:szCs w:val="20"/>
              </w:rPr>
            </w:pPr>
          </w:p>
        </w:tc>
        <w:tc>
          <w:tcPr>
            <w:tcW w:w="525" w:type="dxa"/>
          </w:tcPr>
          <w:p w14:paraId="41047E58" w14:textId="77777777" w:rsidR="00F17D05" w:rsidRPr="0092766B" w:rsidRDefault="00F17D05" w:rsidP="00833B2D">
            <w:pPr>
              <w:jc w:val="both"/>
              <w:rPr>
                <w:rFonts w:cs="Arial"/>
                <w:sz w:val="20"/>
                <w:szCs w:val="20"/>
              </w:rPr>
            </w:pPr>
          </w:p>
        </w:tc>
        <w:tc>
          <w:tcPr>
            <w:tcW w:w="717" w:type="dxa"/>
          </w:tcPr>
          <w:p w14:paraId="646FDD85" w14:textId="5CDB04F5" w:rsidR="00F17D05" w:rsidRPr="0092766B" w:rsidRDefault="00E266FA" w:rsidP="00C53B2E">
            <w:pPr>
              <w:jc w:val="both"/>
              <w:rPr>
                <w:rFonts w:cs="Arial"/>
                <w:sz w:val="20"/>
                <w:szCs w:val="20"/>
              </w:rPr>
            </w:pPr>
            <w:r>
              <w:rPr>
                <w:rFonts w:cs="Arial"/>
                <w:sz w:val="20"/>
                <w:szCs w:val="20"/>
              </w:rPr>
              <w:t>6</w:t>
            </w:r>
            <w:r w:rsidR="00F17D05">
              <w:rPr>
                <w:rFonts w:cs="Arial"/>
                <w:sz w:val="20"/>
                <w:szCs w:val="20"/>
              </w:rPr>
              <w:t>.1.4</w:t>
            </w:r>
          </w:p>
        </w:tc>
        <w:tc>
          <w:tcPr>
            <w:tcW w:w="6417" w:type="dxa"/>
          </w:tcPr>
          <w:p w14:paraId="32921235" w14:textId="416B1C6F" w:rsidR="00F17D05" w:rsidRPr="0092766B" w:rsidRDefault="00F17D05" w:rsidP="00833B2D">
            <w:pPr>
              <w:jc w:val="right"/>
              <w:rPr>
                <w:rFonts w:cs="Arial"/>
                <w:sz w:val="20"/>
                <w:szCs w:val="20"/>
              </w:rPr>
            </w:pPr>
            <w:r>
              <w:rPr>
                <w:rFonts w:cs="Arial"/>
                <w:sz w:val="20"/>
                <w:szCs w:val="20"/>
              </w:rPr>
              <w:t>Maritime Service Portfolios</w:t>
            </w:r>
          </w:p>
        </w:tc>
        <w:tc>
          <w:tcPr>
            <w:tcW w:w="708" w:type="dxa"/>
            <w:vMerge/>
            <w:vAlign w:val="center"/>
          </w:tcPr>
          <w:p w14:paraId="28D13B65" w14:textId="10608D0C" w:rsidR="00F17D05" w:rsidRPr="0092766B" w:rsidRDefault="00F17D05" w:rsidP="00833B2D">
            <w:pPr>
              <w:jc w:val="center"/>
              <w:rPr>
                <w:rFonts w:cs="Arial"/>
                <w:sz w:val="20"/>
                <w:szCs w:val="20"/>
              </w:rPr>
            </w:pPr>
          </w:p>
        </w:tc>
        <w:tc>
          <w:tcPr>
            <w:tcW w:w="1701" w:type="dxa"/>
          </w:tcPr>
          <w:p w14:paraId="7DE057BF" w14:textId="77777777" w:rsidR="00F17D05" w:rsidRPr="0092766B" w:rsidRDefault="00F17D05" w:rsidP="00833B2D">
            <w:pPr>
              <w:jc w:val="both"/>
              <w:rPr>
                <w:rFonts w:cs="Arial"/>
                <w:sz w:val="20"/>
                <w:szCs w:val="20"/>
              </w:rPr>
            </w:pPr>
          </w:p>
        </w:tc>
        <w:tc>
          <w:tcPr>
            <w:tcW w:w="2904" w:type="dxa"/>
          </w:tcPr>
          <w:p w14:paraId="22933439" w14:textId="77777777" w:rsidR="00F17D05" w:rsidRPr="0092766B" w:rsidRDefault="00F17D05" w:rsidP="00833B2D">
            <w:pPr>
              <w:rPr>
                <w:rFonts w:cs="Arial"/>
                <w:sz w:val="20"/>
                <w:szCs w:val="20"/>
              </w:rPr>
            </w:pPr>
          </w:p>
        </w:tc>
        <w:tc>
          <w:tcPr>
            <w:tcW w:w="682" w:type="dxa"/>
            <w:vMerge/>
            <w:vAlign w:val="center"/>
          </w:tcPr>
          <w:p w14:paraId="04472FAD" w14:textId="7B088198" w:rsidR="00F17D05" w:rsidRPr="004C2946" w:rsidRDefault="00F17D05" w:rsidP="00833B2D">
            <w:pPr>
              <w:jc w:val="center"/>
              <w:rPr>
                <w:rFonts w:cs="Arial"/>
                <w:sz w:val="20"/>
                <w:szCs w:val="20"/>
              </w:rPr>
            </w:pPr>
          </w:p>
        </w:tc>
      </w:tr>
      <w:tr w:rsidR="00F17D05" w:rsidRPr="004C2946" w14:paraId="18458239" w14:textId="77777777" w:rsidTr="00D65C9B">
        <w:trPr>
          <w:jc w:val="center"/>
        </w:trPr>
        <w:tc>
          <w:tcPr>
            <w:tcW w:w="494" w:type="dxa"/>
          </w:tcPr>
          <w:p w14:paraId="2B7E8B19" w14:textId="77777777" w:rsidR="00F17D05" w:rsidRPr="0092766B" w:rsidRDefault="00F17D05" w:rsidP="00833B2D">
            <w:pPr>
              <w:jc w:val="both"/>
              <w:rPr>
                <w:rFonts w:cs="Arial"/>
                <w:sz w:val="20"/>
                <w:szCs w:val="20"/>
              </w:rPr>
            </w:pPr>
          </w:p>
        </w:tc>
        <w:tc>
          <w:tcPr>
            <w:tcW w:w="525" w:type="dxa"/>
          </w:tcPr>
          <w:p w14:paraId="30AB0304" w14:textId="77777777" w:rsidR="00F17D05" w:rsidRPr="0092766B" w:rsidRDefault="00F17D05" w:rsidP="00833B2D">
            <w:pPr>
              <w:jc w:val="both"/>
              <w:rPr>
                <w:rFonts w:cs="Arial"/>
                <w:sz w:val="20"/>
                <w:szCs w:val="20"/>
              </w:rPr>
            </w:pPr>
          </w:p>
        </w:tc>
        <w:tc>
          <w:tcPr>
            <w:tcW w:w="717" w:type="dxa"/>
          </w:tcPr>
          <w:p w14:paraId="2B9F8E7D" w14:textId="70E83C90" w:rsidR="00F17D05" w:rsidRPr="0092766B" w:rsidRDefault="00E266FA" w:rsidP="00C53B2E">
            <w:pPr>
              <w:jc w:val="both"/>
              <w:rPr>
                <w:rFonts w:cs="Arial"/>
                <w:sz w:val="20"/>
                <w:szCs w:val="20"/>
              </w:rPr>
            </w:pPr>
            <w:r>
              <w:rPr>
                <w:rFonts w:cs="Arial"/>
                <w:sz w:val="20"/>
                <w:szCs w:val="20"/>
              </w:rPr>
              <w:t>6</w:t>
            </w:r>
            <w:r w:rsidR="00F17D05">
              <w:rPr>
                <w:rFonts w:cs="Arial"/>
                <w:sz w:val="20"/>
                <w:szCs w:val="20"/>
              </w:rPr>
              <w:t>.1.5</w:t>
            </w:r>
          </w:p>
        </w:tc>
        <w:tc>
          <w:tcPr>
            <w:tcW w:w="6417" w:type="dxa"/>
          </w:tcPr>
          <w:p w14:paraId="232A29AE" w14:textId="38E86276" w:rsidR="00F17D05" w:rsidRPr="0092766B" w:rsidRDefault="00F17D05" w:rsidP="00D65C9B">
            <w:pPr>
              <w:jc w:val="right"/>
              <w:rPr>
                <w:rFonts w:cs="Arial"/>
                <w:sz w:val="20"/>
                <w:szCs w:val="20"/>
              </w:rPr>
            </w:pPr>
            <w:r>
              <w:rPr>
                <w:rFonts w:cs="Arial"/>
                <w:sz w:val="20"/>
                <w:szCs w:val="20"/>
              </w:rPr>
              <w:t>The role of Vessel Traffic Services in e-Navigation</w:t>
            </w:r>
          </w:p>
        </w:tc>
        <w:tc>
          <w:tcPr>
            <w:tcW w:w="708" w:type="dxa"/>
            <w:vMerge/>
          </w:tcPr>
          <w:p w14:paraId="238DAAA4" w14:textId="77777777" w:rsidR="00F17D05" w:rsidRPr="0092766B" w:rsidRDefault="00F17D05" w:rsidP="00833B2D">
            <w:pPr>
              <w:jc w:val="center"/>
              <w:rPr>
                <w:rFonts w:cs="Arial"/>
                <w:sz w:val="20"/>
                <w:szCs w:val="20"/>
              </w:rPr>
            </w:pPr>
          </w:p>
        </w:tc>
        <w:tc>
          <w:tcPr>
            <w:tcW w:w="1701" w:type="dxa"/>
          </w:tcPr>
          <w:p w14:paraId="0CD8126C" w14:textId="77777777" w:rsidR="00F17D05" w:rsidRPr="0092766B" w:rsidRDefault="00F17D05" w:rsidP="00833B2D">
            <w:pPr>
              <w:jc w:val="both"/>
              <w:rPr>
                <w:rFonts w:cs="Arial"/>
                <w:sz w:val="20"/>
                <w:szCs w:val="20"/>
              </w:rPr>
            </w:pPr>
          </w:p>
        </w:tc>
        <w:tc>
          <w:tcPr>
            <w:tcW w:w="2904" w:type="dxa"/>
          </w:tcPr>
          <w:p w14:paraId="58477F97" w14:textId="77777777" w:rsidR="00F17D05" w:rsidRPr="0092766B" w:rsidRDefault="00F17D05" w:rsidP="00833B2D">
            <w:pPr>
              <w:rPr>
                <w:rFonts w:cs="Arial"/>
                <w:sz w:val="20"/>
                <w:szCs w:val="20"/>
              </w:rPr>
            </w:pPr>
          </w:p>
        </w:tc>
        <w:tc>
          <w:tcPr>
            <w:tcW w:w="682" w:type="dxa"/>
            <w:vMerge/>
          </w:tcPr>
          <w:p w14:paraId="49F6B333" w14:textId="77777777" w:rsidR="00F17D05" w:rsidRPr="004C2946" w:rsidRDefault="00F17D05" w:rsidP="00833B2D">
            <w:pPr>
              <w:jc w:val="both"/>
              <w:rPr>
                <w:rFonts w:cs="Arial"/>
                <w:sz w:val="20"/>
                <w:szCs w:val="20"/>
              </w:rPr>
            </w:pPr>
          </w:p>
        </w:tc>
      </w:tr>
      <w:tr w:rsidR="00F17D05" w:rsidRPr="004C2946" w14:paraId="56043242" w14:textId="77777777" w:rsidTr="00F17D05">
        <w:trPr>
          <w:jc w:val="center"/>
        </w:trPr>
        <w:tc>
          <w:tcPr>
            <w:tcW w:w="494" w:type="dxa"/>
            <w:shd w:val="clear" w:color="auto" w:fill="auto"/>
          </w:tcPr>
          <w:p w14:paraId="2AB4DDE0" w14:textId="77777777" w:rsidR="00F17D05" w:rsidRPr="0092766B" w:rsidRDefault="00F17D05" w:rsidP="00833B2D">
            <w:pPr>
              <w:jc w:val="both"/>
              <w:rPr>
                <w:rFonts w:cs="Arial"/>
                <w:sz w:val="20"/>
                <w:szCs w:val="20"/>
              </w:rPr>
            </w:pPr>
          </w:p>
        </w:tc>
        <w:tc>
          <w:tcPr>
            <w:tcW w:w="525" w:type="dxa"/>
            <w:shd w:val="clear" w:color="auto" w:fill="auto"/>
          </w:tcPr>
          <w:p w14:paraId="77B09B56" w14:textId="77777777" w:rsidR="00F17D05" w:rsidRPr="0092766B" w:rsidRDefault="00F17D05" w:rsidP="00833B2D">
            <w:pPr>
              <w:jc w:val="both"/>
              <w:rPr>
                <w:rFonts w:cs="Arial"/>
                <w:b/>
                <w:sz w:val="20"/>
                <w:szCs w:val="20"/>
              </w:rPr>
            </w:pPr>
          </w:p>
        </w:tc>
        <w:tc>
          <w:tcPr>
            <w:tcW w:w="717" w:type="dxa"/>
            <w:shd w:val="clear" w:color="auto" w:fill="auto"/>
          </w:tcPr>
          <w:p w14:paraId="4D441E97" w14:textId="77F7F1F0" w:rsidR="00F17D05" w:rsidRPr="0092766B" w:rsidRDefault="00E266FA" w:rsidP="00833B2D">
            <w:pPr>
              <w:jc w:val="both"/>
              <w:rPr>
                <w:rFonts w:cs="Arial"/>
                <w:sz w:val="20"/>
                <w:szCs w:val="20"/>
              </w:rPr>
            </w:pPr>
            <w:r>
              <w:rPr>
                <w:rFonts w:cs="Arial"/>
                <w:sz w:val="20"/>
                <w:szCs w:val="20"/>
              </w:rPr>
              <w:t>6</w:t>
            </w:r>
            <w:r w:rsidR="00F17D05">
              <w:rPr>
                <w:rFonts w:cs="Arial"/>
                <w:sz w:val="20"/>
                <w:szCs w:val="20"/>
              </w:rPr>
              <w:t>.1.6</w:t>
            </w:r>
          </w:p>
        </w:tc>
        <w:tc>
          <w:tcPr>
            <w:tcW w:w="6417" w:type="dxa"/>
            <w:shd w:val="clear" w:color="auto" w:fill="auto"/>
          </w:tcPr>
          <w:p w14:paraId="49565382" w14:textId="416E08E4" w:rsidR="00F17D05" w:rsidRPr="00960DCB" w:rsidRDefault="00F17D05" w:rsidP="00960DCB">
            <w:pPr>
              <w:jc w:val="right"/>
              <w:rPr>
                <w:rFonts w:cs="Arial"/>
                <w:sz w:val="20"/>
                <w:szCs w:val="20"/>
              </w:rPr>
            </w:pPr>
            <w:r>
              <w:rPr>
                <w:rFonts w:cs="Arial"/>
                <w:sz w:val="20"/>
                <w:szCs w:val="20"/>
              </w:rPr>
              <w:t>Considerations for the management of information</w:t>
            </w:r>
          </w:p>
        </w:tc>
        <w:tc>
          <w:tcPr>
            <w:tcW w:w="708" w:type="dxa"/>
            <w:vMerge/>
            <w:shd w:val="clear" w:color="auto" w:fill="auto"/>
            <w:vAlign w:val="center"/>
          </w:tcPr>
          <w:p w14:paraId="0FCE751A" w14:textId="77777777" w:rsidR="00F17D05" w:rsidRPr="0092766B" w:rsidRDefault="00F17D05" w:rsidP="00833B2D">
            <w:pPr>
              <w:jc w:val="center"/>
              <w:rPr>
                <w:rFonts w:cs="Arial"/>
                <w:sz w:val="20"/>
                <w:szCs w:val="20"/>
              </w:rPr>
            </w:pPr>
          </w:p>
        </w:tc>
        <w:tc>
          <w:tcPr>
            <w:tcW w:w="1701" w:type="dxa"/>
            <w:shd w:val="clear" w:color="auto" w:fill="auto"/>
          </w:tcPr>
          <w:p w14:paraId="7E6F15DF" w14:textId="77777777" w:rsidR="00F17D05" w:rsidRPr="0092766B" w:rsidRDefault="00F17D05" w:rsidP="00833B2D">
            <w:pPr>
              <w:rPr>
                <w:rFonts w:cs="Arial"/>
                <w:sz w:val="20"/>
                <w:szCs w:val="20"/>
              </w:rPr>
            </w:pPr>
          </w:p>
        </w:tc>
        <w:tc>
          <w:tcPr>
            <w:tcW w:w="2904" w:type="dxa"/>
            <w:shd w:val="clear" w:color="auto" w:fill="auto"/>
          </w:tcPr>
          <w:p w14:paraId="06A70B65" w14:textId="471BE5E5" w:rsidR="00F17D05" w:rsidRPr="0092766B" w:rsidRDefault="00F17D05" w:rsidP="00960DCB">
            <w:pPr>
              <w:rPr>
                <w:rFonts w:cs="Arial"/>
                <w:sz w:val="20"/>
                <w:szCs w:val="20"/>
              </w:rPr>
            </w:pPr>
            <w:r>
              <w:rPr>
                <w:rFonts w:cs="Arial"/>
                <w:sz w:val="20"/>
                <w:szCs w:val="20"/>
              </w:rPr>
              <w:t>GL 1086</w:t>
            </w:r>
          </w:p>
        </w:tc>
        <w:tc>
          <w:tcPr>
            <w:tcW w:w="682" w:type="dxa"/>
            <w:vMerge/>
            <w:vAlign w:val="center"/>
          </w:tcPr>
          <w:p w14:paraId="516CCD13" w14:textId="77777777" w:rsidR="00F17D05" w:rsidRPr="004C2946" w:rsidRDefault="00F17D05" w:rsidP="001A44D7">
            <w:pPr>
              <w:jc w:val="center"/>
              <w:rPr>
                <w:rFonts w:cs="Arial"/>
                <w:sz w:val="20"/>
                <w:szCs w:val="20"/>
              </w:rPr>
            </w:pPr>
          </w:p>
        </w:tc>
      </w:tr>
      <w:tr w:rsidR="00DF388A" w:rsidRPr="004C2946" w14:paraId="2032DF94" w14:textId="77777777" w:rsidTr="00F17D05">
        <w:trPr>
          <w:jc w:val="center"/>
        </w:trPr>
        <w:tc>
          <w:tcPr>
            <w:tcW w:w="494" w:type="dxa"/>
            <w:shd w:val="clear" w:color="auto" w:fill="auto"/>
          </w:tcPr>
          <w:p w14:paraId="2127F985" w14:textId="77777777" w:rsidR="00DF388A" w:rsidRPr="0092766B" w:rsidRDefault="00DF388A" w:rsidP="00833B2D">
            <w:pPr>
              <w:jc w:val="both"/>
              <w:rPr>
                <w:rFonts w:cs="Arial"/>
                <w:sz w:val="20"/>
                <w:szCs w:val="20"/>
              </w:rPr>
            </w:pPr>
          </w:p>
        </w:tc>
        <w:tc>
          <w:tcPr>
            <w:tcW w:w="525" w:type="dxa"/>
            <w:shd w:val="clear" w:color="auto" w:fill="auto"/>
          </w:tcPr>
          <w:p w14:paraId="159C2B7A" w14:textId="7C198B85" w:rsidR="00DF388A" w:rsidRPr="0092766B" w:rsidRDefault="00E266FA" w:rsidP="00833B2D">
            <w:pPr>
              <w:jc w:val="both"/>
              <w:rPr>
                <w:rFonts w:cs="Arial"/>
                <w:b/>
                <w:sz w:val="20"/>
                <w:szCs w:val="20"/>
              </w:rPr>
            </w:pPr>
            <w:r>
              <w:rPr>
                <w:rFonts w:cs="Arial"/>
                <w:b/>
                <w:sz w:val="20"/>
                <w:szCs w:val="20"/>
              </w:rPr>
              <w:t>6</w:t>
            </w:r>
            <w:r w:rsidR="00DF388A" w:rsidRPr="0092766B">
              <w:rPr>
                <w:rFonts w:cs="Arial"/>
                <w:b/>
                <w:sz w:val="20"/>
                <w:szCs w:val="20"/>
              </w:rPr>
              <w:t>.2</w:t>
            </w:r>
          </w:p>
        </w:tc>
        <w:tc>
          <w:tcPr>
            <w:tcW w:w="717" w:type="dxa"/>
            <w:shd w:val="clear" w:color="auto" w:fill="D9D9D9" w:themeFill="background1" w:themeFillShade="D9"/>
          </w:tcPr>
          <w:p w14:paraId="233C97BA" w14:textId="77777777" w:rsidR="00DF388A" w:rsidRPr="0092766B" w:rsidRDefault="00DF388A" w:rsidP="00833B2D">
            <w:pPr>
              <w:jc w:val="both"/>
              <w:rPr>
                <w:rFonts w:cs="Arial"/>
                <w:sz w:val="20"/>
                <w:szCs w:val="20"/>
              </w:rPr>
            </w:pPr>
          </w:p>
        </w:tc>
        <w:tc>
          <w:tcPr>
            <w:tcW w:w="6417" w:type="dxa"/>
            <w:shd w:val="clear" w:color="auto" w:fill="auto"/>
          </w:tcPr>
          <w:p w14:paraId="66957B15" w14:textId="02A38CB6" w:rsidR="00DF388A" w:rsidRPr="0092766B" w:rsidRDefault="00DF388A" w:rsidP="00833B2D">
            <w:pPr>
              <w:jc w:val="right"/>
              <w:rPr>
                <w:rFonts w:cs="Arial"/>
                <w:b/>
                <w:sz w:val="20"/>
                <w:szCs w:val="20"/>
              </w:rPr>
            </w:pPr>
            <w:r>
              <w:rPr>
                <w:rFonts w:cs="Arial"/>
                <w:b/>
                <w:sz w:val="20"/>
                <w:szCs w:val="20"/>
              </w:rPr>
              <w:t>Data Modelling</w:t>
            </w:r>
          </w:p>
        </w:tc>
        <w:tc>
          <w:tcPr>
            <w:tcW w:w="708" w:type="dxa"/>
            <w:shd w:val="clear" w:color="auto" w:fill="D9D9D9" w:themeFill="background1" w:themeFillShade="D9"/>
            <w:vAlign w:val="center"/>
          </w:tcPr>
          <w:p w14:paraId="0F9FBD88" w14:textId="77777777" w:rsidR="00DF388A" w:rsidRPr="0092766B" w:rsidRDefault="00DF388A" w:rsidP="00833B2D">
            <w:pPr>
              <w:jc w:val="center"/>
              <w:rPr>
                <w:rFonts w:cs="Arial"/>
                <w:sz w:val="20"/>
                <w:szCs w:val="20"/>
              </w:rPr>
            </w:pPr>
          </w:p>
        </w:tc>
        <w:tc>
          <w:tcPr>
            <w:tcW w:w="1701" w:type="dxa"/>
            <w:shd w:val="clear" w:color="auto" w:fill="D9D9D9" w:themeFill="background1" w:themeFillShade="D9"/>
          </w:tcPr>
          <w:p w14:paraId="7E36C945" w14:textId="77777777" w:rsidR="00DF388A" w:rsidRPr="0092766B" w:rsidRDefault="00DF388A" w:rsidP="00833B2D">
            <w:pPr>
              <w:rPr>
                <w:rFonts w:cs="Arial"/>
                <w:sz w:val="20"/>
                <w:szCs w:val="20"/>
              </w:rPr>
            </w:pPr>
          </w:p>
        </w:tc>
        <w:tc>
          <w:tcPr>
            <w:tcW w:w="2904" w:type="dxa"/>
            <w:shd w:val="clear" w:color="auto" w:fill="D9D9D9" w:themeFill="background1" w:themeFillShade="D9"/>
          </w:tcPr>
          <w:p w14:paraId="16D4451E" w14:textId="77777777" w:rsidR="00DF388A" w:rsidRPr="0092766B" w:rsidRDefault="00DF388A" w:rsidP="00833B2D">
            <w:pPr>
              <w:rPr>
                <w:rFonts w:cs="Arial"/>
                <w:sz w:val="20"/>
                <w:szCs w:val="20"/>
              </w:rPr>
            </w:pPr>
          </w:p>
        </w:tc>
        <w:tc>
          <w:tcPr>
            <w:tcW w:w="682" w:type="dxa"/>
            <w:shd w:val="clear" w:color="auto" w:fill="D9D9D9" w:themeFill="background1" w:themeFillShade="D9"/>
            <w:vAlign w:val="center"/>
          </w:tcPr>
          <w:p w14:paraId="686C5CD9" w14:textId="77777777" w:rsidR="00DF388A" w:rsidRPr="004C2946" w:rsidRDefault="00DF388A" w:rsidP="001A44D7">
            <w:pPr>
              <w:jc w:val="center"/>
              <w:rPr>
                <w:rFonts w:cs="Arial"/>
                <w:sz w:val="20"/>
                <w:szCs w:val="20"/>
              </w:rPr>
            </w:pPr>
          </w:p>
        </w:tc>
      </w:tr>
      <w:tr w:rsidR="00E875C4" w:rsidRPr="004C2946" w14:paraId="2631434D" w14:textId="77777777" w:rsidTr="00F17D05">
        <w:trPr>
          <w:jc w:val="center"/>
        </w:trPr>
        <w:tc>
          <w:tcPr>
            <w:tcW w:w="494" w:type="dxa"/>
            <w:shd w:val="clear" w:color="auto" w:fill="auto"/>
          </w:tcPr>
          <w:p w14:paraId="5AB7F613" w14:textId="77777777" w:rsidR="00E875C4" w:rsidRPr="0092766B" w:rsidRDefault="00E875C4" w:rsidP="00833B2D">
            <w:pPr>
              <w:jc w:val="both"/>
              <w:rPr>
                <w:rFonts w:cs="Arial"/>
                <w:sz w:val="20"/>
                <w:szCs w:val="20"/>
              </w:rPr>
            </w:pPr>
          </w:p>
        </w:tc>
        <w:tc>
          <w:tcPr>
            <w:tcW w:w="525" w:type="dxa"/>
            <w:shd w:val="clear" w:color="auto" w:fill="auto"/>
          </w:tcPr>
          <w:p w14:paraId="5E68116A" w14:textId="77777777" w:rsidR="00E875C4" w:rsidRPr="0092766B" w:rsidRDefault="00E875C4" w:rsidP="00833B2D">
            <w:pPr>
              <w:jc w:val="both"/>
              <w:rPr>
                <w:rFonts w:cs="Arial"/>
                <w:b/>
                <w:sz w:val="20"/>
                <w:szCs w:val="20"/>
              </w:rPr>
            </w:pPr>
          </w:p>
        </w:tc>
        <w:tc>
          <w:tcPr>
            <w:tcW w:w="717" w:type="dxa"/>
            <w:shd w:val="clear" w:color="auto" w:fill="auto"/>
          </w:tcPr>
          <w:p w14:paraId="5970F988" w14:textId="4C937462" w:rsidR="00E875C4" w:rsidRPr="0092766B" w:rsidRDefault="00E266FA" w:rsidP="00833B2D">
            <w:pPr>
              <w:jc w:val="both"/>
              <w:rPr>
                <w:rFonts w:cs="Arial"/>
                <w:sz w:val="20"/>
                <w:szCs w:val="20"/>
              </w:rPr>
            </w:pPr>
            <w:r>
              <w:rPr>
                <w:rFonts w:cs="Arial"/>
                <w:sz w:val="20"/>
                <w:szCs w:val="20"/>
              </w:rPr>
              <w:t>6</w:t>
            </w:r>
            <w:r w:rsidR="00E875C4" w:rsidRPr="0092766B">
              <w:rPr>
                <w:rFonts w:cs="Arial"/>
                <w:sz w:val="20"/>
                <w:szCs w:val="20"/>
              </w:rPr>
              <w:t>.2.1</w:t>
            </w:r>
          </w:p>
        </w:tc>
        <w:tc>
          <w:tcPr>
            <w:tcW w:w="6417" w:type="dxa"/>
            <w:shd w:val="clear" w:color="auto" w:fill="auto"/>
          </w:tcPr>
          <w:p w14:paraId="5E21B111" w14:textId="7A87E5DF" w:rsidR="00E875C4" w:rsidRPr="0092766B" w:rsidRDefault="00E875C4" w:rsidP="00D65C9B">
            <w:pPr>
              <w:jc w:val="right"/>
              <w:rPr>
                <w:rFonts w:cs="Arial"/>
                <w:sz w:val="20"/>
                <w:szCs w:val="20"/>
              </w:rPr>
            </w:pPr>
            <w:r>
              <w:rPr>
                <w:rFonts w:cs="Arial"/>
                <w:sz w:val="20"/>
                <w:szCs w:val="20"/>
              </w:rPr>
              <w:t>Concept of a universal Marine Information Registry</w:t>
            </w:r>
          </w:p>
        </w:tc>
        <w:tc>
          <w:tcPr>
            <w:tcW w:w="708" w:type="dxa"/>
            <w:vMerge w:val="restart"/>
            <w:shd w:val="clear" w:color="auto" w:fill="auto"/>
            <w:vAlign w:val="center"/>
          </w:tcPr>
          <w:p w14:paraId="4D92D123" w14:textId="4749A533" w:rsidR="00E875C4" w:rsidRPr="0092766B" w:rsidRDefault="00E875C4" w:rsidP="00D80EA2">
            <w:pPr>
              <w:jc w:val="center"/>
              <w:rPr>
                <w:rFonts w:cs="Arial"/>
                <w:sz w:val="20"/>
                <w:szCs w:val="20"/>
              </w:rPr>
            </w:pPr>
            <w:r>
              <w:rPr>
                <w:rFonts w:cs="Arial"/>
                <w:sz w:val="20"/>
                <w:szCs w:val="20"/>
              </w:rPr>
              <w:t>1</w:t>
            </w:r>
          </w:p>
        </w:tc>
        <w:tc>
          <w:tcPr>
            <w:tcW w:w="1701" w:type="dxa"/>
            <w:shd w:val="clear" w:color="auto" w:fill="auto"/>
          </w:tcPr>
          <w:p w14:paraId="146DFE24" w14:textId="77777777" w:rsidR="00E875C4" w:rsidRPr="0092766B" w:rsidRDefault="00E875C4" w:rsidP="00833B2D">
            <w:pPr>
              <w:jc w:val="both"/>
              <w:rPr>
                <w:rFonts w:cs="Arial"/>
                <w:sz w:val="20"/>
                <w:szCs w:val="20"/>
              </w:rPr>
            </w:pPr>
          </w:p>
        </w:tc>
        <w:tc>
          <w:tcPr>
            <w:tcW w:w="2904" w:type="dxa"/>
            <w:shd w:val="clear" w:color="auto" w:fill="auto"/>
          </w:tcPr>
          <w:p w14:paraId="5ABB570F" w14:textId="26CD7C57" w:rsidR="00E875C4" w:rsidRPr="0092766B" w:rsidRDefault="00E875C4" w:rsidP="00833B2D">
            <w:pPr>
              <w:rPr>
                <w:rFonts w:cs="Arial"/>
                <w:sz w:val="20"/>
                <w:szCs w:val="20"/>
              </w:rPr>
            </w:pPr>
          </w:p>
        </w:tc>
        <w:tc>
          <w:tcPr>
            <w:tcW w:w="682" w:type="dxa"/>
            <w:vMerge w:val="restart"/>
            <w:vAlign w:val="center"/>
          </w:tcPr>
          <w:p w14:paraId="6007CC30" w14:textId="67CFA549" w:rsidR="00E875C4" w:rsidRPr="004C2946" w:rsidRDefault="002904F4" w:rsidP="001A44D7">
            <w:pPr>
              <w:jc w:val="center"/>
              <w:rPr>
                <w:rFonts w:cs="Arial"/>
                <w:sz w:val="20"/>
                <w:szCs w:val="20"/>
              </w:rPr>
            </w:pPr>
            <w:r>
              <w:rPr>
                <w:rFonts w:cs="Arial"/>
                <w:sz w:val="20"/>
                <w:szCs w:val="20"/>
              </w:rPr>
              <w:t>12</w:t>
            </w:r>
          </w:p>
        </w:tc>
      </w:tr>
      <w:tr w:rsidR="00E875C4" w:rsidRPr="004C2946" w14:paraId="0AB8E925" w14:textId="77777777" w:rsidTr="00F17D05">
        <w:trPr>
          <w:jc w:val="center"/>
        </w:trPr>
        <w:tc>
          <w:tcPr>
            <w:tcW w:w="494" w:type="dxa"/>
            <w:shd w:val="clear" w:color="auto" w:fill="auto"/>
          </w:tcPr>
          <w:p w14:paraId="320CBD46" w14:textId="77777777" w:rsidR="00E875C4" w:rsidRPr="0092766B" w:rsidRDefault="00E875C4" w:rsidP="00833B2D">
            <w:pPr>
              <w:jc w:val="both"/>
              <w:rPr>
                <w:rFonts w:cs="Arial"/>
                <w:sz w:val="20"/>
                <w:szCs w:val="20"/>
              </w:rPr>
            </w:pPr>
          </w:p>
        </w:tc>
        <w:tc>
          <w:tcPr>
            <w:tcW w:w="525" w:type="dxa"/>
            <w:shd w:val="clear" w:color="auto" w:fill="auto"/>
          </w:tcPr>
          <w:p w14:paraId="2DC5FB53" w14:textId="77777777" w:rsidR="00E875C4" w:rsidRPr="0092766B" w:rsidRDefault="00E875C4" w:rsidP="00833B2D">
            <w:pPr>
              <w:jc w:val="both"/>
              <w:rPr>
                <w:rFonts w:cs="Arial"/>
                <w:b/>
                <w:sz w:val="20"/>
                <w:szCs w:val="20"/>
              </w:rPr>
            </w:pPr>
          </w:p>
        </w:tc>
        <w:tc>
          <w:tcPr>
            <w:tcW w:w="717" w:type="dxa"/>
            <w:shd w:val="clear" w:color="auto" w:fill="auto"/>
          </w:tcPr>
          <w:p w14:paraId="1F477147" w14:textId="15BE789E" w:rsidR="00E875C4" w:rsidRPr="0092766B" w:rsidRDefault="00E266FA" w:rsidP="00833B2D">
            <w:pPr>
              <w:jc w:val="both"/>
              <w:rPr>
                <w:rFonts w:cs="Arial"/>
                <w:sz w:val="20"/>
                <w:szCs w:val="20"/>
              </w:rPr>
            </w:pPr>
            <w:r>
              <w:rPr>
                <w:rFonts w:cs="Arial"/>
                <w:sz w:val="20"/>
                <w:szCs w:val="20"/>
              </w:rPr>
              <w:t>6</w:t>
            </w:r>
            <w:r w:rsidR="00E875C4" w:rsidRPr="0092766B">
              <w:rPr>
                <w:rFonts w:cs="Arial"/>
                <w:sz w:val="20"/>
                <w:szCs w:val="20"/>
              </w:rPr>
              <w:t>.2.2</w:t>
            </w:r>
          </w:p>
        </w:tc>
        <w:tc>
          <w:tcPr>
            <w:tcW w:w="6417" w:type="dxa"/>
            <w:shd w:val="clear" w:color="auto" w:fill="auto"/>
          </w:tcPr>
          <w:p w14:paraId="12D16745" w14:textId="7A5993FC" w:rsidR="00E875C4" w:rsidRDefault="00E875C4" w:rsidP="00D65C9B">
            <w:pPr>
              <w:jc w:val="right"/>
              <w:rPr>
                <w:rFonts w:cs="Arial"/>
                <w:sz w:val="20"/>
                <w:szCs w:val="20"/>
              </w:rPr>
            </w:pPr>
            <w:r>
              <w:rPr>
                <w:rFonts w:cs="Arial"/>
                <w:sz w:val="20"/>
                <w:szCs w:val="20"/>
              </w:rPr>
              <w:t>S-100 Framework and the IHO Geospatial Information Registry</w:t>
            </w:r>
          </w:p>
        </w:tc>
        <w:tc>
          <w:tcPr>
            <w:tcW w:w="708" w:type="dxa"/>
            <w:vMerge/>
            <w:shd w:val="clear" w:color="auto" w:fill="auto"/>
          </w:tcPr>
          <w:p w14:paraId="06737792" w14:textId="77777777" w:rsidR="00E875C4" w:rsidRPr="0092766B" w:rsidRDefault="00E875C4" w:rsidP="00833B2D">
            <w:pPr>
              <w:jc w:val="center"/>
              <w:rPr>
                <w:rFonts w:cs="Arial"/>
                <w:sz w:val="20"/>
                <w:szCs w:val="20"/>
              </w:rPr>
            </w:pPr>
          </w:p>
        </w:tc>
        <w:tc>
          <w:tcPr>
            <w:tcW w:w="1701" w:type="dxa"/>
            <w:shd w:val="clear" w:color="auto" w:fill="auto"/>
          </w:tcPr>
          <w:p w14:paraId="16BEC3AE" w14:textId="77777777" w:rsidR="00E875C4" w:rsidRPr="0092766B" w:rsidRDefault="00E875C4" w:rsidP="00833B2D">
            <w:pPr>
              <w:jc w:val="both"/>
              <w:rPr>
                <w:rFonts w:cs="Arial"/>
                <w:sz w:val="20"/>
                <w:szCs w:val="20"/>
              </w:rPr>
            </w:pPr>
          </w:p>
        </w:tc>
        <w:tc>
          <w:tcPr>
            <w:tcW w:w="2904" w:type="dxa"/>
            <w:shd w:val="clear" w:color="auto" w:fill="auto"/>
          </w:tcPr>
          <w:p w14:paraId="2F65A10F" w14:textId="77777777" w:rsidR="00E875C4" w:rsidRPr="0092766B" w:rsidRDefault="00E875C4" w:rsidP="00833B2D">
            <w:pPr>
              <w:rPr>
                <w:rFonts w:cs="Arial"/>
                <w:sz w:val="20"/>
                <w:szCs w:val="20"/>
              </w:rPr>
            </w:pPr>
          </w:p>
        </w:tc>
        <w:tc>
          <w:tcPr>
            <w:tcW w:w="682" w:type="dxa"/>
            <w:vMerge/>
          </w:tcPr>
          <w:p w14:paraId="68E094CA" w14:textId="77777777" w:rsidR="00E875C4" w:rsidRPr="004C2946" w:rsidRDefault="00E875C4" w:rsidP="00833B2D">
            <w:pPr>
              <w:jc w:val="both"/>
              <w:rPr>
                <w:rFonts w:cs="Arial"/>
                <w:sz w:val="20"/>
                <w:szCs w:val="20"/>
              </w:rPr>
            </w:pPr>
          </w:p>
        </w:tc>
      </w:tr>
      <w:tr w:rsidR="00E875C4" w:rsidRPr="004C2946" w14:paraId="65D0439D" w14:textId="77777777" w:rsidTr="00F17D05">
        <w:trPr>
          <w:jc w:val="center"/>
        </w:trPr>
        <w:tc>
          <w:tcPr>
            <w:tcW w:w="494" w:type="dxa"/>
            <w:shd w:val="clear" w:color="auto" w:fill="auto"/>
          </w:tcPr>
          <w:p w14:paraId="2CF907E3" w14:textId="77777777" w:rsidR="00E875C4" w:rsidRPr="0092766B" w:rsidRDefault="00E875C4" w:rsidP="00833B2D">
            <w:pPr>
              <w:jc w:val="both"/>
              <w:rPr>
                <w:rFonts w:cs="Arial"/>
                <w:sz w:val="20"/>
                <w:szCs w:val="20"/>
              </w:rPr>
            </w:pPr>
          </w:p>
        </w:tc>
        <w:tc>
          <w:tcPr>
            <w:tcW w:w="525" w:type="dxa"/>
            <w:shd w:val="clear" w:color="auto" w:fill="auto"/>
          </w:tcPr>
          <w:p w14:paraId="68B0505A" w14:textId="77777777" w:rsidR="00E875C4" w:rsidRPr="0092766B" w:rsidRDefault="00E875C4" w:rsidP="00833B2D">
            <w:pPr>
              <w:jc w:val="both"/>
              <w:rPr>
                <w:rFonts w:cs="Arial"/>
                <w:b/>
                <w:sz w:val="20"/>
                <w:szCs w:val="20"/>
              </w:rPr>
            </w:pPr>
          </w:p>
        </w:tc>
        <w:tc>
          <w:tcPr>
            <w:tcW w:w="717" w:type="dxa"/>
            <w:shd w:val="clear" w:color="auto" w:fill="auto"/>
          </w:tcPr>
          <w:p w14:paraId="4F077213" w14:textId="19981AB8" w:rsidR="00E875C4" w:rsidRPr="0092766B" w:rsidRDefault="00E266FA" w:rsidP="00833B2D">
            <w:pPr>
              <w:jc w:val="both"/>
              <w:rPr>
                <w:rFonts w:cs="Arial"/>
                <w:sz w:val="20"/>
                <w:szCs w:val="20"/>
              </w:rPr>
            </w:pPr>
            <w:r>
              <w:rPr>
                <w:rFonts w:cs="Arial"/>
                <w:sz w:val="20"/>
                <w:szCs w:val="20"/>
              </w:rPr>
              <w:t>6</w:t>
            </w:r>
            <w:r w:rsidR="00E875C4" w:rsidRPr="0092766B">
              <w:rPr>
                <w:rFonts w:cs="Arial"/>
                <w:sz w:val="20"/>
                <w:szCs w:val="20"/>
              </w:rPr>
              <w:t>.2.3</w:t>
            </w:r>
          </w:p>
        </w:tc>
        <w:tc>
          <w:tcPr>
            <w:tcW w:w="6417" w:type="dxa"/>
            <w:shd w:val="clear" w:color="auto" w:fill="auto"/>
          </w:tcPr>
          <w:p w14:paraId="6BB01386" w14:textId="31092D01" w:rsidR="00E875C4" w:rsidRPr="0092766B" w:rsidRDefault="00E875C4" w:rsidP="00D65C9B">
            <w:pPr>
              <w:jc w:val="right"/>
              <w:rPr>
                <w:rFonts w:cs="Arial"/>
                <w:sz w:val="20"/>
                <w:szCs w:val="20"/>
              </w:rPr>
            </w:pPr>
            <w:r>
              <w:rPr>
                <w:rFonts w:cs="Arial"/>
                <w:sz w:val="20"/>
                <w:szCs w:val="20"/>
              </w:rPr>
              <w:t>Development of product specifications</w:t>
            </w:r>
          </w:p>
        </w:tc>
        <w:tc>
          <w:tcPr>
            <w:tcW w:w="708" w:type="dxa"/>
            <w:vMerge/>
            <w:shd w:val="clear" w:color="auto" w:fill="auto"/>
          </w:tcPr>
          <w:p w14:paraId="5CE9E69A" w14:textId="77777777" w:rsidR="00E875C4" w:rsidRPr="0092766B" w:rsidRDefault="00E875C4" w:rsidP="00833B2D">
            <w:pPr>
              <w:jc w:val="center"/>
              <w:rPr>
                <w:rFonts w:cs="Arial"/>
                <w:sz w:val="20"/>
                <w:szCs w:val="20"/>
              </w:rPr>
            </w:pPr>
          </w:p>
        </w:tc>
        <w:tc>
          <w:tcPr>
            <w:tcW w:w="1701" w:type="dxa"/>
            <w:shd w:val="clear" w:color="auto" w:fill="auto"/>
          </w:tcPr>
          <w:p w14:paraId="14408394" w14:textId="77777777" w:rsidR="00E875C4" w:rsidRPr="0092766B" w:rsidRDefault="00E875C4" w:rsidP="00833B2D">
            <w:pPr>
              <w:jc w:val="both"/>
              <w:rPr>
                <w:rFonts w:cs="Arial"/>
                <w:sz w:val="20"/>
                <w:szCs w:val="20"/>
              </w:rPr>
            </w:pPr>
          </w:p>
        </w:tc>
        <w:tc>
          <w:tcPr>
            <w:tcW w:w="2904" w:type="dxa"/>
            <w:shd w:val="clear" w:color="auto" w:fill="auto"/>
          </w:tcPr>
          <w:p w14:paraId="0A04923F" w14:textId="77777777" w:rsidR="00E875C4" w:rsidRPr="0092766B" w:rsidRDefault="00E875C4" w:rsidP="00833B2D">
            <w:pPr>
              <w:rPr>
                <w:rFonts w:cs="Arial"/>
                <w:sz w:val="20"/>
                <w:szCs w:val="20"/>
              </w:rPr>
            </w:pPr>
          </w:p>
        </w:tc>
        <w:tc>
          <w:tcPr>
            <w:tcW w:w="682" w:type="dxa"/>
            <w:vMerge/>
          </w:tcPr>
          <w:p w14:paraId="6C6B2751" w14:textId="77777777" w:rsidR="00E875C4" w:rsidRPr="004C2946" w:rsidRDefault="00E875C4" w:rsidP="00833B2D">
            <w:pPr>
              <w:jc w:val="both"/>
              <w:rPr>
                <w:rFonts w:cs="Arial"/>
                <w:sz w:val="20"/>
                <w:szCs w:val="20"/>
              </w:rPr>
            </w:pPr>
          </w:p>
        </w:tc>
      </w:tr>
      <w:tr w:rsidR="00E875C4" w:rsidRPr="004C2946" w14:paraId="2C44358C" w14:textId="77777777" w:rsidTr="00F17D05">
        <w:trPr>
          <w:jc w:val="center"/>
        </w:trPr>
        <w:tc>
          <w:tcPr>
            <w:tcW w:w="494" w:type="dxa"/>
            <w:shd w:val="clear" w:color="auto" w:fill="auto"/>
          </w:tcPr>
          <w:p w14:paraId="01BEBB2D" w14:textId="77777777" w:rsidR="00E875C4" w:rsidRPr="0092766B" w:rsidRDefault="00E875C4" w:rsidP="00833B2D">
            <w:pPr>
              <w:jc w:val="both"/>
              <w:rPr>
                <w:rFonts w:cs="Arial"/>
                <w:sz w:val="20"/>
                <w:szCs w:val="20"/>
              </w:rPr>
            </w:pPr>
          </w:p>
        </w:tc>
        <w:tc>
          <w:tcPr>
            <w:tcW w:w="525" w:type="dxa"/>
            <w:shd w:val="clear" w:color="auto" w:fill="auto"/>
          </w:tcPr>
          <w:p w14:paraId="0D1F585C" w14:textId="77777777" w:rsidR="00E875C4" w:rsidRPr="0092766B" w:rsidRDefault="00E875C4" w:rsidP="00833B2D">
            <w:pPr>
              <w:jc w:val="both"/>
              <w:rPr>
                <w:rFonts w:cs="Arial"/>
                <w:b/>
                <w:sz w:val="20"/>
                <w:szCs w:val="20"/>
              </w:rPr>
            </w:pPr>
          </w:p>
        </w:tc>
        <w:tc>
          <w:tcPr>
            <w:tcW w:w="717" w:type="dxa"/>
            <w:shd w:val="clear" w:color="auto" w:fill="auto"/>
          </w:tcPr>
          <w:p w14:paraId="068D7EF2" w14:textId="3D806AAB" w:rsidR="00E875C4" w:rsidRPr="0092766B" w:rsidRDefault="00E266FA" w:rsidP="00833B2D">
            <w:pPr>
              <w:jc w:val="both"/>
              <w:rPr>
                <w:rFonts w:cs="Arial"/>
                <w:sz w:val="20"/>
                <w:szCs w:val="20"/>
              </w:rPr>
            </w:pPr>
            <w:r>
              <w:rPr>
                <w:rFonts w:cs="Arial"/>
                <w:sz w:val="20"/>
                <w:szCs w:val="20"/>
              </w:rPr>
              <w:t>6</w:t>
            </w:r>
            <w:r w:rsidR="00E875C4" w:rsidRPr="0092766B">
              <w:rPr>
                <w:rFonts w:cs="Arial"/>
                <w:sz w:val="20"/>
                <w:szCs w:val="20"/>
              </w:rPr>
              <w:t>.2.4</w:t>
            </w:r>
          </w:p>
        </w:tc>
        <w:tc>
          <w:tcPr>
            <w:tcW w:w="6417" w:type="dxa"/>
            <w:shd w:val="clear" w:color="auto" w:fill="auto"/>
          </w:tcPr>
          <w:p w14:paraId="7D4BB2E3" w14:textId="0E0B5AE6" w:rsidR="00E875C4" w:rsidRPr="0092766B" w:rsidRDefault="00E875C4" w:rsidP="00EA048E">
            <w:pPr>
              <w:jc w:val="right"/>
              <w:rPr>
                <w:rFonts w:cs="Arial"/>
                <w:sz w:val="20"/>
                <w:szCs w:val="20"/>
              </w:rPr>
            </w:pPr>
            <w:r>
              <w:rPr>
                <w:rFonts w:cs="Arial"/>
                <w:sz w:val="20"/>
                <w:szCs w:val="20"/>
              </w:rPr>
              <w:t>AtoN information</w:t>
            </w:r>
          </w:p>
        </w:tc>
        <w:tc>
          <w:tcPr>
            <w:tcW w:w="708" w:type="dxa"/>
            <w:vMerge/>
            <w:shd w:val="clear" w:color="auto" w:fill="auto"/>
          </w:tcPr>
          <w:p w14:paraId="5C1AAD1F" w14:textId="77777777" w:rsidR="00E875C4" w:rsidRPr="0092766B" w:rsidRDefault="00E875C4" w:rsidP="00833B2D">
            <w:pPr>
              <w:jc w:val="center"/>
              <w:rPr>
                <w:rFonts w:cs="Arial"/>
                <w:sz w:val="20"/>
                <w:szCs w:val="20"/>
              </w:rPr>
            </w:pPr>
          </w:p>
        </w:tc>
        <w:tc>
          <w:tcPr>
            <w:tcW w:w="1701" w:type="dxa"/>
            <w:shd w:val="clear" w:color="auto" w:fill="auto"/>
          </w:tcPr>
          <w:p w14:paraId="06705E8C" w14:textId="77777777" w:rsidR="00E875C4" w:rsidRPr="0092766B" w:rsidRDefault="00E875C4" w:rsidP="00833B2D">
            <w:pPr>
              <w:jc w:val="both"/>
              <w:rPr>
                <w:rFonts w:cs="Arial"/>
                <w:sz w:val="20"/>
                <w:szCs w:val="20"/>
              </w:rPr>
            </w:pPr>
          </w:p>
        </w:tc>
        <w:tc>
          <w:tcPr>
            <w:tcW w:w="2904" w:type="dxa"/>
            <w:shd w:val="clear" w:color="auto" w:fill="auto"/>
          </w:tcPr>
          <w:p w14:paraId="1FE7E3FF" w14:textId="77777777" w:rsidR="00E875C4" w:rsidRPr="0092766B" w:rsidRDefault="00E875C4" w:rsidP="00833B2D">
            <w:pPr>
              <w:rPr>
                <w:rFonts w:cs="Arial"/>
                <w:sz w:val="20"/>
                <w:szCs w:val="20"/>
              </w:rPr>
            </w:pPr>
          </w:p>
        </w:tc>
        <w:tc>
          <w:tcPr>
            <w:tcW w:w="682" w:type="dxa"/>
            <w:vMerge/>
          </w:tcPr>
          <w:p w14:paraId="1E227DE3" w14:textId="77777777" w:rsidR="00E875C4" w:rsidRPr="004C2946" w:rsidRDefault="00E875C4" w:rsidP="00833B2D">
            <w:pPr>
              <w:jc w:val="both"/>
              <w:rPr>
                <w:rFonts w:cs="Arial"/>
                <w:sz w:val="20"/>
                <w:szCs w:val="20"/>
              </w:rPr>
            </w:pPr>
          </w:p>
        </w:tc>
      </w:tr>
      <w:tr w:rsidR="00F17D05" w:rsidRPr="004C2946" w14:paraId="2345510F" w14:textId="77777777" w:rsidTr="00E875C4">
        <w:trPr>
          <w:jc w:val="center"/>
        </w:trPr>
        <w:tc>
          <w:tcPr>
            <w:tcW w:w="494" w:type="dxa"/>
            <w:shd w:val="clear" w:color="auto" w:fill="auto"/>
          </w:tcPr>
          <w:p w14:paraId="6FBD71AE" w14:textId="77777777" w:rsidR="00F17D05" w:rsidRPr="0092766B" w:rsidRDefault="00F17D05" w:rsidP="00833B2D">
            <w:pPr>
              <w:jc w:val="both"/>
              <w:rPr>
                <w:rFonts w:cs="Arial"/>
                <w:sz w:val="20"/>
                <w:szCs w:val="20"/>
              </w:rPr>
            </w:pPr>
          </w:p>
        </w:tc>
        <w:tc>
          <w:tcPr>
            <w:tcW w:w="525" w:type="dxa"/>
            <w:shd w:val="clear" w:color="auto" w:fill="auto"/>
          </w:tcPr>
          <w:p w14:paraId="51BF0284" w14:textId="5BA7E729" w:rsidR="00F17D05" w:rsidRPr="0092766B" w:rsidRDefault="00E266FA" w:rsidP="00833B2D">
            <w:pPr>
              <w:jc w:val="both"/>
              <w:rPr>
                <w:rFonts w:cs="Arial"/>
                <w:b/>
                <w:sz w:val="20"/>
                <w:szCs w:val="20"/>
              </w:rPr>
            </w:pPr>
            <w:r>
              <w:rPr>
                <w:rFonts w:cs="Arial"/>
                <w:b/>
                <w:sz w:val="20"/>
                <w:szCs w:val="20"/>
              </w:rPr>
              <w:t>6</w:t>
            </w:r>
            <w:r w:rsidR="00F17D05">
              <w:rPr>
                <w:rFonts w:cs="Arial"/>
                <w:b/>
                <w:sz w:val="20"/>
                <w:szCs w:val="20"/>
              </w:rPr>
              <w:t>.3</w:t>
            </w:r>
          </w:p>
        </w:tc>
        <w:tc>
          <w:tcPr>
            <w:tcW w:w="717" w:type="dxa"/>
            <w:shd w:val="clear" w:color="auto" w:fill="D9D9D9" w:themeFill="background1" w:themeFillShade="D9"/>
          </w:tcPr>
          <w:p w14:paraId="27D067C8" w14:textId="77777777" w:rsidR="00F17D05" w:rsidRDefault="00F17D05" w:rsidP="00833B2D">
            <w:pPr>
              <w:jc w:val="both"/>
              <w:rPr>
                <w:rFonts w:cs="Arial"/>
                <w:sz w:val="20"/>
                <w:szCs w:val="20"/>
              </w:rPr>
            </w:pPr>
          </w:p>
        </w:tc>
        <w:tc>
          <w:tcPr>
            <w:tcW w:w="6417" w:type="dxa"/>
            <w:shd w:val="clear" w:color="auto" w:fill="auto"/>
          </w:tcPr>
          <w:p w14:paraId="012A37BB" w14:textId="737B10F8" w:rsidR="00F17D05" w:rsidRPr="001C2032" w:rsidRDefault="00F17D05" w:rsidP="00D65C9B">
            <w:pPr>
              <w:jc w:val="right"/>
              <w:rPr>
                <w:rFonts w:cs="Arial"/>
                <w:b/>
                <w:sz w:val="20"/>
                <w:szCs w:val="20"/>
              </w:rPr>
            </w:pPr>
            <w:r>
              <w:rPr>
                <w:rFonts w:cs="Arial"/>
                <w:b/>
                <w:sz w:val="20"/>
                <w:szCs w:val="20"/>
              </w:rPr>
              <w:t>Test Beds</w:t>
            </w:r>
          </w:p>
        </w:tc>
        <w:tc>
          <w:tcPr>
            <w:tcW w:w="708" w:type="dxa"/>
            <w:vMerge/>
            <w:shd w:val="clear" w:color="auto" w:fill="auto"/>
          </w:tcPr>
          <w:p w14:paraId="4BA8ACC4" w14:textId="77777777" w:rsidR="00F17D05" w:rsidRPr="0092766B" w:rsidRDefault="00F17D05" w:rsidP="00833B2D">
            <w:pPr>
              <w:jc w:val="center"/>
              <w:rPr>
                <w:rFonts w:cs="Arial"/>
                <w:sz w:val="20"/>
                <w:szCs w:val="20"/>
              </w:rPr>
            </w:pPr>
          </w:p>
        </w:tc>
        <w:tc>
          <w:tcPr>
            <w:tcW w:w="1701" w:type="dxa"/>
            <w:shd w:val="clear" w:color="auto" w:fill="D9D9D9" w:themeFill="background1" w:themeFillShade="D9"/>
          </w:tcPr>
          <w:p w14:paraId="20F8BF03" w14:textId="77777777" w:rsidR="00F17D05" w:rsidRPr="0092766B" w:rsidRDefault="00F17D05" w:rsidP="00833B2D">
            <w:pPr>
              <w:jc w:val="both"/>
              <w:rPr>
                <w:rFonts w:cs="Arial"/>
                <w:sz w:val="20"/>
                <w:szCs w:val="20"/>
              </w:rPr>
            </w:pPr>
          </w:p>
        </w:tc>
        <w:tc>
          <w:tcPr>
            <w:tcW w:w="2904" w:type="dxa"/>
            <w:shd w:val="clear" w:color="auto" w:fill="D9D9D9" w:themeFill="background1" w:themeFillShade="D9"/>
          </w:tcPr>
          <w:p w14:paraId="01C492F0" w14:textId="77777777" w:rsidR="00F17D05" w:rsidRPr="0092766B" w:rsidRDefault="00F17D05" w:rsidP="00833B2D">
            <w:pPr>
              <w:rPr>
                <w:rFonts w:cs="Arial"/>
                <w:sz w:val="20"/>
                <w:szCs w:val="20"/>
              </w:rPr>
            </w:pPr>
          </w:p>
        </w:tc>
        <w:tc>
          <w:tcPr>
            <w:tcW w:w="682" w:type="dxa"/>
            <w:shd w:val="clear" w:color="auto" w:fill="D9D9D9" w:themeFill="background1" w:themeFillShade="D9"/>
          </w:tcPr>
          <w:p w14:paraId="6D45A12E" w14:textId="77777777" w:rsidR="00F17D05" w:rsidRPr="004C2946" w:rsidRDefault="00F17D05" w:rsidP="00833B2D">
            <w:pPr>
              <w:jc w:val="both"/>
              <w:rPr>
                <w:rFonts w:cs="Arial"/>
                <w:sz w:val="20"/>
                <w:szCs w:val="20"/>
              </w:rPr>
            </w:pPr>
          </w:p>
        </w:tc>
      </w:tr>
      <w:tr w:rsidR="00E875C4" w:rsidRPr="004C2946" w14:paraId="2A24E3FF" w14:textId="77777777" w:rsidTr="002904F4">
        <w:trPr>
          <w:jc w:val="center"/>
        </w:trPr>
        <w:tc>
          <w:tcPr>
            <w:tcW w:w="494" w:type="dxa"/>
            <w:shd w:val="clear" w:color="auto" w:fill="auto"/>
          </w:tcPr>
          <w:p w14:paraId="1F818DE9" w14:textId="77777777" w:rsidR="00E875C4" w:rsidRPr="0092766B" w:rsidRDefault="00E875C4" w:rsidP="00833B2D">
            <w:pPr>
              <w:jc w:val="both"/>
              <w:rPr>
                <w:rFonts w:cs="Arial"/>
                <w:sz w:val="20"/>
                <w:szCs w:val="20"/>
              </w:rPr>
            </w:pPr>
          </w:p>
        </w:tc>
        <w:tc>
          <w:tcPr>
            <w:tcW w:w="525" w:type="dxa"/>
            <w:shd w:val="clear" w:color="auto" w:fill="auto"/>
          </w:tcPr>
          <w:p w14:paraId="482DD506" w14:textId="77777777" w:rsidR="00E875C4" w:rsidRPr="0092766B" w:rsidRDefault="00E875C4" w:rsidP="00833B2D">
            <w:pPr>
              <w:jc w:val="both"/>
              <w:rPr>
                <w:rFonts w:cs="Arial"/>
                <w:b/>
                <w:sz w:val="20"/>
                <w:szCs w:val="20"/>
              </w:rPr>
            </w:pPr>
          </w:p>
        </w:tc>
        <w:tc>
          <w:tcPr>
            <w:tcW w:w="717" w:type="dxa"/>
            <w:shd w:val="clear" w:color="auto" w:fill="auto"/>
          </w:tcPr>
          <w:p w14:paraId="2152158F" w14:textId="5A6AF2BB" w:rsidR="00E875C4" w:rsidRDefault="00E266FA" w:rsidP="00E875C4">
            <w:pPr>
              <w:jc w:val="both"/>
              <w:rPr>
                <w:rFonts w:cs="Arial"/>
                <w:sz w:val="20"/>
                <w:szCs w:val="20"/>
              </w:rPr>
            </w:pPr>
            <w:r>
              <w:rPr>
                <w:rFonts w:cs="Arial"/>
                <w:sz w:val="20"/>
                <w:szCs w:val="20"/>
              </w:rPr>
              <w:t>6</w:t>
            </w:r>
            <w:r w:rsidR="00E875C4">
              <w:rPr>
                <w:rFonts w:cs="Arial"/>
                <w:sz w:val="20"/>
                <w:szCs w:val="20"/>
              </w:rPr>
              <w:t>.3.1</w:t>
            </w:r>
          </w:p>
        </w:tc>
        <w:tc>
          <w:tcPr>
            <w:tcW w:w="6417" w:type="dxa"/>
            <w:shd w:val="clear" w:color="auto" w:fill="auto"/>
          </w:tcPr>
          <w:p w14:paraId="6511C246" w14:textId="76B78946" w:rsidR="00E875C4" w:rsidRDefault="00E875C4" w:rsidP="00D65C9B">
            <w:pPr>
              <w:jc w:val="right"/>
              <w:rPr>
                <w:rFonts w:cs="Arial"/>
                <w:sz w:val="20"/>
                <w:szCs w:val="20"/>
              </w:rPr>
            </w:pPr>
            <w:r>
              <w:rPr>
                <w:rFonts w:cs="Arial"/>
                <w:sz w:val="20"/>
                <w:szCs w:val="20"/>
              </w:rPr>
              <w:t>Concept of test beds</w:t>
            </w:r>
          </w:p>
        </w:tc>
        <w:tc>
          <w:tcPr>
            <w:tcW w:w="708" w:type="dxa"/>
            <w:vMerge/>
            <w:shd w:val="clear" w:color="auto" w:fill="auto"/>
          </w:tcPr>
          <w:p w14:paraId="7556E186" w14:textId="77777777" w:rsidR="00E875C4" w:rsidRPr="0092766B" w:rsidRDefault="00E875C4" w:rsidP="00833B2D">
            <w:pPr>
              <w:jc w:val="center"/>
              <w:rPr>
                <w:rFonts w:cs="Arial"/>
                <w:sz w:val="20"/>
                <w:szCs w:val="20"/>
              </w:rPr>
            </w:pPr>
          </w:p>
        </w:tc>
        <w:tc>
          <w:tcPr>
            <w:tcW w:w="1701" w:type="dxa"/>
            <w:shd w:val="clear" w:color="auto" w:fill="auto"/>
          </w:tcPr>
          <w:p w14:paraId="2116D9AD" w14:textId="77777777" w:rsidR="00E875C4" w:rsidRPr="0092766B" w:rsidRDefault="00E875C4" w:rsidP="00833B2D">
            <w:pPr>
              <w:jc w:val="both"/>
              <w:rPr>
                <w:rFonts w:cs="Arial"/>
                <w:sz w:val="20"/>
                <w:szCs w:val="20"/>
              </w:rPr>
            </w:pPr>
          </w:p>
        </w:tc>
        <w:tc>
          <w:tcPr>
            <w:tcW w:w="2904" w:type="dxa"/>
            <w:shd w:val="clear" w:color="auto" w:fill="auto"/>
          </w:tcPr>
          <w:p w14:paraId="04A98F67" w14:textId="77777777" w:rsidR="00E875C4" w:rsidRPr="0092766B" w:rsidRDefault="00E875C4" w:rsidP="00833B2D">
            <w:pPr>
              <w:rPr>
                <w:rFonts w:cs="Arial"/>
                <w:sz w:val="20"/>
                <w:szCs w:val="20"/>
              </w:rPr>
            </w:pPr>
          </w:p>
        </w:tc>
        <w:tc>
          <w:tcPr>
            <w:tcW w:w="682" w:type="dxa"/>
            <w:vMerge w:val="restart"/>
            <w:vAlign w:val="center"/>
          </w:tcPr>
          <w:p w14:paraId="77EF15D1" w14:textId="2404BCDC" w:rsidR="00E875C4" w:rsidRPr="004C2946" w:rsidRDefault="002904F4" w:rsidP="002904F4">
            <w:pPr>
              <w:jc w:val="center"/>
              <w:rPr>
                <w:rFonts w:cs="Arial"/>
                <w:sz w:val="20"/>
                <w:szCs w:val="20"/>
              </w:rPr>
            </w:pPr>
            <w:r>
              <w:rPr>
                <w:rFonts w:cs="Arial"/>
                <w:sz w:val="20"/>
                <w:szCs w:val="20"/>
              </w:rPr>
              <w:t>13</w:t>
            </w:r>
          </w:p>
        </w:tc>
      </w:tr>
      <w:tr w:rsidR="00E875C4" w:rsidRPr="004C2946" w14:paraId="56C2A35F" w14:textId="77777777" w:rsidTr="00F17D05">
        <w:trPr>
          <w:jc w:val="center"/>
        </w:trPr>
        <w:tc>
          <w:tcPr>
            <w:tcW w:w="494" w:type="dxa"/>
            <w:shd w:val="clear" w:color="auto" w:fill="auto"/>
          </w:tcPr>
          <w:p w14:paraId="4AEFB019" w14:textId="77777777" w:rsidR="00E875C4" w:rsidRPr="0092766B" w:rsidRDefault="00E875C4" w:rsidP="00833B2D">
            <w:pPr>
              <w:jc w:val="both"/>
              <w:rPr>
                <w:rFonts w:cs="Arial"/>
                <w:sz w:val="20"/>
                <w:szCs w:val="20"/>
              </w:rPr>
            </w:pPr>
          </w:p>
        </w:tc>
        <w:tc>
          <w:tcPr>
            <w:tcW w:w="525" w:type="dxa"/>
            <w:shd w:val="clear" w:color="auto" w:fill="auto"/>
          </w:tcPr>
          <w:p w14:paraId="684381BA" w14:textId="77777777" w:rsidR="00E875C4" w:rsidRPr="0092766B" w:rsidRDefault="00E875C4" w:rsidP="00833B2D">
            <w:pPr>
              <w:jc w:val="both"/>
              <w:rPr>
                <w:rFonts w:cs="Arial"/>
                <w:b/>
                <w:sz w:val="20"/>
                <w:szCs w:val="20"/>
              </w:rPr>
            </w:pPr>
          </w:p>
        </w:tc>
        <w:tc>
          <w:tcPr>
            <w:tcW w:w="717" w:type="dxa"/>
            <w:shd w:val="clear" w:color="auto" w:fill="auto"/>
          </w:tcPr>
          <w:p w14:paraId="00D4A3D3" w14:textId="0BC24DF8" w:rsidR="00E875C4" w:rsidRPr="0092766B" w:rsidRDefault="00E266FA" w:rsidP="00E875C4">
            <w:pPr>
              <w:jc w:val="both"/>
              <w:rPr>
                <w:rFonts w:cs="Arial"/>
                <w:sz w:val="20"/>
                <w:szCs w:val="20"/>
              </w:rPr>
            </w:pPr>
            <w:r>
              <w:rPr>
                <w:rFonts w:cs="Arial"/>
                <w:sz w:val="20"/>
                <w:szCs w:val="20"/>
              </w:rPr>
              <w:t>6</w:t>
            </w:r>
            <w:r w:rsidR="00E875C4">
              <w:rPr>
                <w:rFonts w:cs="Arial"/>
                <w:sz w:val="20"/>
                <w:szCs w:val="20"/>
              </w:rPr>
              <w:t>.3.2</w:t>
            </w:r>
          </w:p>
        </w:tc>
        <w:tc>
          <w:tcPr>
            <w:tcW w:w="6417" w:type="dxa"/>
            <w:shd w:val="clear" w:color="auto" w:fill="auto"/>
          </w:tcPr>
          <w:p w14:paraId="789D94AA" w14:textId="0DB4B2BD" w:rsidR="00E875C4" w:rsidRPr="0092766B" w:rsidRDefault="00E875C4" w:rsidP="00D65C9B">
            <w:pPr>
              <w:jc w:val="right"/>
              <w:rPr>
                <w:rFonts w:cs="Arial"/>
                <w:sz w:val="20"/>
                <w:szCs w:val="20"/>
              </w:rPr>
            </w:pPr>
            <w:r>
              <w:rPr>
                <w:rFonts w:cs="Arial"/>
                <w:sz w:val="20"/>
                <w:szCs w:val="20"/>
              </w:rPr>
              <w:t>Review of existing and planned test bed data</w:t>
            </w:r>
          </w:p>
        </w:tc>
        <w:tc>
          <w:tcPr>
            <w:tcW w:w="708" w:type="dxa"/>
            <w:vMerge/>
            <w:shd w:val="clear" w:color="auto" w:fill="auto"/>
          </w:tcPr>
          <w:p w14:paraId="505D34BF" w14:textId="77777777" w:rsidR="00E875C4" w:rsidRPr="0092766B" w:rsidRDefault="00E875C4" w:rsidP="00833B2D">
            <w:pPr>
              <w:jc w:val="center"/>
              <w:rPr>
                <w:rFonts w:cs="Arial"/>
                <w:sz w:val="20"/>
                <w:szCs w:val="20"/>
              </w:rPr>
            </w:pPr>
          </w:p>
        </w:tc>
        <w:tc>
          <w:tcPr>
            <w:tcW w:w="1701" w:type="dxa"/>
            <w:shd w:val="clear" w:color="auto" w:fill="auto"/>
          </w:tcPr>
          <w:p w14:paraId="22BD537D" w14:textId="77777777" w:rsidR="00E875C4" w:rsidRPr="0092766B" w:rsidRDefault="00E875C4" w:rsidP="00833B2D">
            <w:pPr>
              <w:jc w:val="both"/>
              <w:rPr>
                <w:rFonts w:cs="Arial"/>
                <w:sz w:val="20"/>
                <w:szCs w:val="20"/>
              </w:rPr>
            </w:pPr>
          </w:p>
        </w:tc>
        <w:tc>
          <w:tcPr>
            <w:tcW w:w="2904" w:type="dxa"/>
            <w:shd w:val="clear" w:color="auto" w:fill="auto"/>
          </w:tcPr>
          <w:p w14:paraId="54389C8E" w14:textId="75433710" w:rsidR="00E875C4" w:rsidRPr="0092766B" w:rsidRDefault="00E875C4" w:rsidP="00833B2D">
            <w:pPr>
              <w:rPr>
                <w:rFonts w:cs="Arial"/>
                <w:sz w:val="20"/>
                <w:szCs w:val="20"/>
              </w:rPr>
            </w:pPr>
          </w:p>
        </w:tc>
        <w:tc>
          <w:tcPr>
            <w:tcW w:w="682" w:type="dxa"/>
            <w:vMerge/>
          </w:tcPr>
          <w:p w14:paraId="1ADACBA1" w14:textId="77777777" w:rsidR="00E875C4" w:rsidRPr="004C2946" w:rsidRDefault="00E875C4" w:rsidP="00833B2D">
            <w:pPr>
              <w:jc w:val="both"/>
              <w:rPr>
                <w:rFonts w:cs="Arial"/>
                <w:sz w:val="20"/>
                <w:szCs w:val="20"/>
              </w:rPr>
            </w:pPr>
          </w:p>
        </w:tc>
      </w:tr>
      <w:tr w:rsidR="00E875C4" w:rsidRPr="004C2946" w14:paraId="669D61A6" w14:textId="77777777" w:rsidTr="00E875C4">
        <w:trPr>
          <w:jc w:val="center"/>
        </w:trPr>
        <w:tc>
          <w:tcPr>
            <w:tcW w:w="494" w:type="dxa"/>
            <w:shd w:val="clear" w:color="auto" w:fill="auto"/>
          </w:tcPr>
          <w:p w14:paraId="6DEB5578" w14:textId="77777777" w:rsidR="00E875C4" w:rsidRPr="0092766B" w:rsidRDefault="00E875C4" w:rsidP="00833B2D">
            <w:pPr>
              <w:jc w:val="both"/>
              <w:rPr>
                <w:rFonts w:cs="Arial"/>
                <w:sz w:val="20"/>
                <w:szCs w:val="20"/>
              </w:rPr>
            </w:pPr>
          </w:p>
        </w:tc>
        <w:tc>
          <w:tcPr>
            <w:tcW w:w="525" w:type="dxa"/>
            <w:shd w:val="clear" w:color="auto" w:fill="auto"/>
          </w:tcPr>
          <w:p w14:paraId="783AC245" w14:textId="77777777" w:rsidR="00E875C4" w:rsidRPr="0092766B" w:rsidRDefault="00E875C4" w:rsidP="00833B2D">
            <w:pPr>
              <w:jc w:val="both"/>
              <w:rPr>
                <w:rFonts w:cs="Arial"/>
                <w:b/>
                <w:sz w:val="20"/>
                <w:szCs w:val="20"/>
              </w:rPr>
            </w:pPr>
          </w:p>
        </w:tc>
        <w:tc>
          <w:tcPr>
            <w:tcW w:w="717" w:type="dxa"/>
            <w:shd w:val="clear" w:color="auto" w:fill="auto"/>
          </w:tcPr>
          <w:p w14:paraId="013BBDA4" w14:textId="04F10B27" w:rsidR="00E875C4" w:rsidRDefault="00E266FA" w:rsidP="00E875C4">
            <w:pPr>
              <w:jc w:val="both"/>
              <w:rPr>
                <w:rFonts w:cs="Arial"/>
                <w:sz w:val="20"/>
                <w:szCs w:val="20"/>
              </w:rPr>
            </w:pPr>
            <w:r>
              <w:rPr>
                <w:rFonts w:cs="Arial"/>
                <w:sz w:val="20"/>
                <w:szCs w:val="20"/>
              </w:rPr>
              <w:t>6</w:t>
            </w:r>
            <w:r w:rsidR="00E875C4">
              <w:rPr>
                <w:rFonts w:cs="Arial"/>
                <w:sz w:val="20"/>
                <w:szCs w:val="20"/>
              </w:rPr>
              <w:t>.3.3</w:t>
            </w:r>
          </w:p>
        </w:tc>
        <w:tc>
          <w:tcPr>
            <w:tcW w:w="6417" w:type="dxa"/>
            <w:shd w:val="clear" w:color="auto" w:fill="auto"/>
          </w:tcPr>
          <w:p w14:paraId="6BE6F7B2" w14:textId="32BF160C" w:rsidR="00E875C4" w:rsidRDefault="00E875C4" w:rsidP="00D65C9B">
            <w:pPr>
              <w:jc w:val="right"/>
              <w:rPr>
                <w:rFonts w:cs="Arial"/>
                <w:sz w:val="20"/>
                <w:szCs w:val="20"/>
              </w:rPr>
            </w:pPr>
            <w:r>
              <w:rPr>
                <w:rFonts w:cs="Arial"/>
                <w:sz w:val="20"/>
                <w:szCs w:val="20"/>
              </w:rPr>
              <w:t>Guideline on the reporting of test bed results</w:t>
            </w:r>
          </w:p>
        </w:tc>
        <w:tc>
          <w:tcPr>
            <w:tcW w:w="708" w:type="dxa"/>
            <w:vMerge/>
            <w:shd w:val="clear" w:color="auto" w:fill="auto"/>
          </w:tcPr>
          <w:p w14:paraId="16B94D92" w14:textId="77777777" w:rsidR="00E875C4" w:rsidRPr="0092766B" w:rsidRDefault="00E875C4" w:rsidP="00833B2D">
            <w:pPr>
              <w:jc w:val="center"/>
              <w:rPr>
                <w:rFonts w:cs="Arial"/>
                <w:sz w:val="20"/>
                <w:szCs w:val="20"/>
              </w:rPr>
            </w:pPr>
          </w:p>
        </w:tc>
        <w:tc>
          <w:tcPr>
            <w:tcW w:w="1701" w:type="dxa"/>
            <w:shd w:val="clear" w:color="auto" w:fill="auto"/>
          </w:tcPr>
          <w:p w14:paraId="5DE19A40" w14:textId="77777777" w:rsidR="00E875C4" w:rsidRPr="0092766B" w:rsidRDefault="00E875C4" w:rsidP="00833B2D">
            <w:pPr>
              <w:jc w:val="both"/>
              <w:rPr>
                <w:rFonts w:cs="Arial"/>
                <w:sz w:val="20"/>
                <w:szCs w:val="20"/>
              </w:rPr>
            </w:pPr>
          </w:p>
        </w:tc>
        <w:tc>
          <w:tcPr>
            <w:tcW w:w="2904" w:type="dxa"/>
            <w:shd w:val="clear" w:color="auto" w:fill="auto"/>
          </w:tcPr>
          <w:p w14:paraId="32E77CA4" w14:textId="77777777" w:rsidR="00E875C4" w:rsidRPr="0092766B" w:rsidRDefault="00E875C4" w:rsidP="00833B2D">
            <w:pPr>
              <w:rPr>
                <w:rFonts w:cs="Arial"/>
                <w:sz w:val="20"/>
                <w:szCs w:val="20"/>
              </w:rPr>
            </w:pPr>
          </w:p>
        </w:tc>
        <w:tc>
          <w:tcPr>
            <w:tcW w:w="682" w:type="dxa"/>
            <w:vMerge/>
          </w:tcPr>
          <w:p w14:paraId="75A56EED" w14:textId="77777777" w:rsidR="00E875C4" w:rsidRPr="004C2946" w:rsidRDefault="00E875C4" w:rsidP="00833B2D">
            <w:pPr>
              <w:jc w:val="both"/>
              <w:rPr>
                <w:rFonts w:cs="Arial"/>
                <w:sz w:val="20"/>
                <w:szCs w:val="20"/>
              </w:rPr>
            </w:pPr>
          </w:p>
        </w:tc>
      </w:tr>
    </w:tbl>
    <w:p w14:paraId="62D3F747" w14:textId="77777777" w:rsidR="004F3377" w:rsidRDefault="004F3377" w:rsidP="007F41A9">
      <w:pPr>
        <w:pStyle w:val="List1"/>
        <w:numPr>
          <w:ilvl w:val="0"/>
          <w:numId w:val="0"/>
        </w:numPr>
        <w:ind w:left="567"/>
        <w:rPr>
          <w:rFonts w:cs="Arial"/>
        </w:rPr>
      </w:pPr>
    </w:p>
    <w:p w14:paraId="6A20043D" w14:textId="790C3D28" w:rsidR="00421946" w:rsidRDefault="00421946">
      <w:pPr>
        <w:rPr>
          <w:b/>
          <w:szCs w:val="20"/>
          <w:lang w:eastAsia="en-GB"/>
        </w:rPr>
      </w:pPr>
    </w:p>
    <w:p w14:paraId="694F8A33" w14:textId="77777777" w:rsidR="00421946" w:rsidRDefault="00421946" w:rsidP="00921123">
      <w:pPr>
        <w:pStyle w:val="List1"/>
        <w:numPr>
          <w:ilvl w:val="0"/>
          <w:numId w:val="0"/>
        </w:numPr>
        <w:ind w:left="567"/>
        <w:jc w:val="right"/>
        <w:rPr>
          <w:b/>
        </w:rPr>
      </w:pPr>
    </w:p>
    <w:p w14:paraId="2B75B1E7" w14:textId="5EB9BCAB" w:rsidR="00822458" w:rsidRDefault="00921123" w:rsidP="00720485">
      <w:pPr>
        <w:pStyle w:val="ListAnnex"/>
      </w:pPr>
      <w:bookmarkStart w:id="103" w:name="_Toc417630489"/>
      <w:r w:rsidRPr="00921123">
        <w:t>ANNEX A</w:t>
      </w:r>
      <w:r>
        <w:t xml:space="preserve"> – </w:t>
      </w:r>
      <w:r w:rsidR="00720485" w:rsidRPr="00720485">
        <w:rPr>
          <w:b w:val="0"/>
        </w:rPr>
        <w:t xml:space="preserve">Example Certificate </w:t>
      </w:r>
      <w:r w:rsidR="00B81AFF" w:rsidRPr="00720485">
        <w:rPr>
          <w:b w:val="0"/>
        </w:rPr>
        <w:t>of</w:t>
      </w:r>
      <w:r w:rsidR="00720485" w:rsidRPr="00720485">
        <w:rPr>
          <w:b w:val="0"/>
        </w:rPr>
        <w:t xml:space="preserve"> Completion</w:t>
      </w:r>
      <w:bookmarkEnd w:id="103"/>
    </w:p>
    <w:p w14:paraId="5D36A98E" w14:textId="77777777"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14:paraId="1513A719" w14:textId="0055B99B"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r w:rsidR="00B1697B">
        <w:rPr>
          <w:rFonts w:ascii="Times New Roman" w:hAnsi="Times New Roman"/>
          <w:b/>
          <w:color w:val="0070C0"/>
          <w:sz w:val="40"/>
          <w:szCs w:val="40"/>
        </w:rPr>
        <w:t xml:space="preserve"> – </w:t>
      </w:r>
      <w:r w:rsidR="00B81AFF">
        <w:rPr>
          <w:rFonts w:ascii="Times New Roman" w:hAnsi="Times New Roman"/>
          <w:b/>
          <w:color w:val="0070C0"/>
          <w:sz w:val="40"/>
          <w:szCs w:val="40"/>
        </w:rPr>
        <w:t>Global Navigation Satellite Systems and</w:t>
      </w:r>
      <w:r w:rsidR="00B1697B">
        <w:rPr>
          <w:rFonts w:ascii="Times New Roman" w:hAnsi="Times New Roman"/>
          <w:b/>
          <w:color w:val="0070C0"/>
          <w:sz w:val="40"/>
          <w:szCs w:val="40"/>
        </w:rPr>
        <w:t xml:space="preserve"> e-Navigation</w:t>
      </w:r>
    </w:p>
    <w:p w14:paraId="2DFE1CE3" w14:textId="77777777"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14:paraId="08A6E9CA" w14:textId="77777777" w:rsidR="00921123" w:rsidRDefault="00921123" w:rsidP="00921123">
      <w:pPr>
        <w:pStyle w:val="List1"/>
        <w:numPr>
          <w:ilvl w:val="0"/>
          <w:numId w:val="0"/>
        </w:numPr>
        <w:ind w:left="567"/>
        <w:jc w:val="center"/>
        <w:rPr>
          <w:rFonts w:ascii="Times New Roman" w:hAnsi="Times New Roman"/>
          <w:b/>
          <w:sz w:val="32"/>
          <w:szCs w:val="32"/>
        </w:rPr>
      </w:pPr>
    </w:p>
    <w:p w14:paraId="06639C24" w14:textId="65E64CFB" w:rsidR="001B2B85" w:rsidRDefault="00B26F15"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0288" behindDoc="0" locked="0" layoutInCell="1" allowOverlap="1" wp14:anchorId="5936D09E" wp14:editId="42A242B7">
                <wp:simplePos x="0" y="0"/>
                <wp:positionH relativeFrom="column">
                  <wp:posOffset>1146810</wp:posOffset>
                </wp:positionH>
                <wp:positionV relativeFrom="paragraph">
                  <wp:posOffset>67945</wp:posOffset>
                </wp:positionV>
                <wp:extent cx="8010525" cy="8890"/>
                <wp:effectExtent l="13335" t="10795" r="15240" b="27940"/>
                <wp:wrapNone/>
                <wp:docPr id="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105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59BE6AF" id="Straight Connector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" strokecolor="#0070c0" strokeweight="1pt">
                <v:stroke dashstyle="dash"/>
                <v:shadow on="t" opacity="24903f" origin=",.5" offset="0,.55556mm"/>
              </v:line>
            </w:pict>
          </mc:Fallback>
        </mc:AlternateContent>
      </w:r>
    </w:p>
    <w:p w14:paraId="003EEF2F" w14:textId="6F6834B5" w:rsidR="001B2B85" w:rsidRDefault="001B2B85" w:rsidP="00B146B9">
      <w:pPr>
        <w:pStyle w:val="List1"/>
        <w:numPr>
          <w:ilvl w:val="0"/>
          <w:numId w:val="0"/>
        </w:numPr>
        <w:ind w:left="567"/>
        <w:jc w:val="center"/>
        <w:rPr>
          <w:rFonts w:ascii="Times New Roman" w:hAnsi="Times New Roman"/>
          <w:sz w:val="32"/>
          <w:szCs w:val="32"/>
        </w:rPr>
      </w:pPr>
      <w:r w:rsidRPr="00B146B9">
        <w:rPr>
          <w:rFonts w:ascii="Times New Roman" w:hAnsi="Times New Roman"/>
          <w:sz w:val="32"/>
          <w:szCs w:val="32"/>
        </w:rPr>
        <w:t xml:space="preserve">has </w:t>
      </w:r>
      <w:r w:rsidR="00B146B9" w:rsidRPr="00B146B9">
        <w:rPr>
          <w:rFonts w:ascii="Times New Roman" w:hAnsi="Times New Roman"/>
          <w:sz w:val="32"/>
          <w:szCs w:val="32"/>
        </w:rPr>
        <w:t xml:space="preserve">completed successfully sub-elements 2a.3.9; 2b.2; 4b.4-5 and 4d.3 of Complementary Modules 2 and 4 of the syllabus for Level 1 AtoN Managers set out in IALA Recommendation E-141/1. </w:t>
      </w:r>
    </w:p>
    <w:p w14:paraId="0BBAF74C" w14:textId="77777777" w:rsidR="00B146B9" w:rsidRDefault="00B146B9" w:rsidP="00B146B9">
      <w:pPr>
        <w:pStyle w:val="List1"/>
        <w:numPr>
          <w:ilvl w:val="0"/>
          <w:numId w:val="0"/>
        </w:numPr>
        <w:ind w:left="567"/>
        <w:jc w:val="center"/>
        <w:rPr>
          <w:rFonts w:ascii="Times New Roman" w:hAnsi="Times New Roman"/>
          <w:noProof/>
          <w:sz w:val="28"/>
          <w:szCs w:val="28"/>
        </w:rPr>
      </w:pPr>
    </w:p>
    <w:p w14:paraId="096A7B3A"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14:paraId="5506066F"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14:paraId="6331B88A" w14:textId="24E043E7" w:rsidR="00096C95" w:rsidRDefault="00B26F15"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2336" behindDoc="0" locked="0" layoutInCell="1" allowOverlap="1" wp14:anchorId="26EE2DA5" wp14:editId="4DCBF76F">
                <wp:simplePos x="0" y="0"/>
                <wp:positionH relativeFrom="column">
                  <wp:posOffset>337185</wp:posOffset>
                </wp:positionH>
                <wp:positionV relativeFrom="paragraph">
                  <wp:posOffset>225425</wp:posOffset>
                </wp:positionV>
                <wp:extent cx="2105025" cy="8890"/>
                <wp:effectExtent l="13335" t="6350" r="15240" b="32385"/>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50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AEF7FCD"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" strokecolor="#0070c0" strokeweight="1pt">
                <v:stroke dashstyle="dash"/>
                <v:shadow on="t" opacity="24903f" origin=",.5" offset="0,.55556mm"/>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64384" behindDoc="0" locked="0" layoutInCell="1" allowOverlap="1" wp14:anchorId="1A59CA2B" wp14:editId="43BCCA88">
                <wp:simplePos x="0" y="0"/>
                <wp:positionH relativeFrom="column">
                  <wp:posOffset>6233160</wp:posOffset>
                </wp:positionH>
                <wp:positionV relativeFrom="paragraph">
                  <wp:posOffset>225425</wp:posOffset>
                </wp:positionV>
                <wp:extent cx="2771775" cy="8890"/>
                <wp:effectExtent l="13335" t="6350" r="15240" b="32385"/>
                <wp:wrapNone/>
                <wp:docPr id="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809B779" id="Straight Connector 1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" strokecolor="#0070c0" strokeweight="1pt">
                <v:stroke dashstyle="dash"/>
                <v:shadow on="t" opacity="24903f" origin=",.5" offset="0,.55556mm"/>
              </v:line>
            </w:pict>
          </mc:Fallback>
        </mc:AlternateContent>
      </w:r>
    </w:p>
    <w:p w14:paraId="05816A17" w14:textId="410A0828" w:rsidR="00096C95" w:rsidRPr="00B146B9" w:rsidRDefault="00B146B9" w:rsidP="00C2506A">
      <w:pPr>
        <w:pStyle w:val="List1"/>
        <w:numPr>
          <w:ilvl w:val="0"/>
          <w:numId w:val="0"/>
        </w:numPr>
        <w:ind w:left="567"/>
        <w:jc w:val="left"/>
        <w:rPr>
          <w:rFonts w:ascii="Times New Roman" w:hAnsi="Times New Roman"/>
          <w:noProof/>
          <w:sz w:val="24"/>
          <w:szCs w:val="24"/>
        </w:rPr>
      </w:pPr>
      <w:r w:rsidRPr="00B146B9">
        <w:rPr>
          <w:rFonts w:ascii="Times New Roman" w:hAnsi="Times New Roman"/>
          <w:noProof/>
          <w:sz w:val="24"/>
          <w:szCs w:val="24"/>
        </w:rPr>
        <w:t>Name</w:t>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Name</w:t>
      </w:r>
    </w:p>
    <w:p w14:paraId="50CFB3AB" w14:textId="2A80275B" w:rsidR="001B2B85" w:rsidRDefault="00B146B9" w:rsidP="00B146B9">
      <w:pPr>
        <w:pStyle w:val="List1"/>
        <w:numPr>
          <w:ilvl w:val="0"/>
          <w:numId w:val="0"/>
        </w:numPr>
        <w:ind w:left="7921" w:hanging="7354"/>
        <w:jc w:val="left"/>
        <w:rPr>
          <w:rFonts w:ascii="Times New Roman" w:hAnsi="Times New Roman"/>
          <w:noProof/>
          <w:sz w:val="24"/>
          <w:szCs w:val="24"/>
        </w:rPr>
      </w:pPr>
      <w:r>
        <w:rPr>
          <w:rFonts w:ascii="Times New Roman" w:hAnsi="Times New Roman"/>
          <w:noProof/>
          <w:sz w:val="24"/>
          <w:szCs w:val="24"/>
        </w:rPr>
        <w:t>Representative of</w:t>
      </w:r>
      <w:r w:rsidR="00C2506A">
        <w:rPr>
          <w:rFonts w:ascii="Times New Roman" w:hAnsi="Times New Roman"/>
          <w:noProof/>
          <w:sz w:val="24"/>
          <w:szCs w:val="24"/>
        </w:rPr>
        <w:t xml:space="preserve"> IALA World-Wide Academy</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 xml:space="preserve">On behalf of the </w:t>
      </w:r>
      <w:r w:rsidR="00C2506A">
        <w:rPr>
          <w:rFonts w:ascii="Times New Roman" w:hAnsi="Times New Roman"/>
          <w:noProof/>
          <w:sz w:val="24"/>
          <w:szCs w:val="24"/>
        </w:rPr>
        <w:t xml:space="preserve"> Chairman of the </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sidR="00C2506A">
        <w:rPr>
          <w:rFonts w:ascii="Times New Roman" w:hAnsi="Times New Roman"/>
          <w:noProof/>
          <w:sz w:val="24"/>
          <w:szCs w:val="24"/>
        </w:rPr>
        <w:t xml:space="preserve">IALA </w:t>
      </w:r>
      <w:r>
        <w:rPr>
          <w:rFonts w:ascii="Times New Roman" w:hAnsi="Times New Roman"/>
          <w:noProof/>
          <w:sz w:val="24"/>
          <w:szCs w:val="24"/>
        </w:rPr>
        <w:t>e-Navigation</w:t>
      </w:r>
      <w:r w:rsidR="00C2506A">
        <w:rPr>
          <w:rFonts w:ascii="Times New Roman" w:hAnsi="Times New Roman"/>
          <w:noProof/>
          <w:sz w:val="24"/>
          <w:szCs w:val="24"/>
        </w:rPr>
        <w:t xml:space="preserve"> Committee</w:t>
      </w:r>
    </w:p>
    <w:p w14:paraId="4B2C939E" w14:textId="77777777"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3424B9" w14:textId="77777777" w:rsidR="0006571D" w:rsidRDefault="0006571D">
      <w:r>
        <w:separator/>
      </w:r>
    </w:p>
  </w:endnote>
  <w:endnote w:type="continuationSeparator" w:id="0">
    <w:p w14:paraId="534F168A" w14:textId="77777777" w:rsidR="0006571D" w:rsidRDefault="00065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E1697" w14:textId="77777777" w:rsidR="00017E79" w:rsidRDefault="00017E79">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21334A">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21334A">
      <w:rPr>
        <w:noProof/>
        <w:lang w:val="en-US"/>
      </w:rPr>
      <w:t>13</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4A7D5" w14:textId="77777777" w:rsidR="00017E79" w:rsidRDefault="00017E79">
    <w:pPr>
      <w:pStyle w:val="Footer"/>
      <w:jc w:val="center"/>
    </w:pPr>
    <w:r>
      <w:t xml:space="preserve">Page </w:t>
    </w:r>
    <w:sdt>
      <w:sdtPr>
        <w:id w:val="624423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1334A">
          <w:rPr>
            <w:noProof/>
          </w:rPr>
          <w:t>1</w:t>
        </w:r>
        <w:r>
          <w:rPr>
            <w:noProof/>
          </w:rPr>
          <w:fldChar w:fldCharType="end"/>
        </w:r>
        <w:r>
          <w:rPr>
            <w:noProof/>
          </w:rPr>
          <w:t xml:space="preserve"> of 13</w:t>
        </w:r>
      </w:sdtContent>
    </w:sdt>
  </w:p>
  <w:p w14:paraId="22F7710C" w14:textId="77777777" w:rsidR="00017E79" w:rsidRDefault="00017E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512EE" w14:textId="77777777" w:rsidR="0006571D" w:rsidRDefault="0006571D">
      <w:r>
        <w:separator/>
      </w:r>
    </w:p>
  </w:footnote>
  <w:footnote w:type="continuationSeparator" w:id="0">
    <w:p w14:paraId="6DCFA159" w14:textId="77777777" w:rsidR="0006571D" w:rsidRDefault="000657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32DE1" w14:textId="7D843921" w:rsidR="00017E79" w:rsidRDefault="00017E79" w:rsidP="00B17CD8">
    <w:pPr>
      <w:pStyle w:val="Header"/>
      <w:jc w:val="center"/>
    </w:pPr>
    <w:r>
      <w:t>IALA WWA.L1.4</w:t>
    </w:r>
    <w:r w:rsidRPr="00651FD4">
      <w:t xml:space="preserve"> – </w:t>
    </w:r>
    <w:r>
      <w:t>GNSS and e-Navigation Edition 2 December 2015</w:t>
    </w:r>
  </w:p>
  <w:p w14:paraId="6C53CF9A" w14:textId="77777777" w:rsidR="00017E79" w:rsidRDefault="00017E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11BD5"/>
    <w:rsid w:val="00017E79"/>
    <w:rsid w:val="000254BA"/>
    <w:rsid w:val="00025CAC"/>
    <w:rsid w:val="00027125"/>
    <w:rsid w:val="00031E5C"/>
    <w:rsid w:val="000400C8"/>
    <w:rsid w:val="00040D87"/>
    <w:rsid w:val="000464F7"/>
    <w:rsid w:val="00051D4F"/>
    <w:rsid w:val="00056B45"/>
    <w:rsid w:val="00061570"/>
    <w:rsid w:val="0006569B"/>
    <w:rsid w:val="0006571D"/>
    <w:rsid w:val="0006695B"/>
    <w:rsid w:val="00070702"/>
    <w:rsid w:val="00080DA6"/>
    <w:rsid w:val="00081434"/>
    <w:rsid w:val="00083A16"/>
    <w:rsid w:val="000858D1"/>
    <w:rsid w:val="00087E42"/>
    <w:rsid w:val="00092A33"/>
    <w:rsid w:val="0009662A"/>
    <w:rsid w:val="000969FE"/>
    <w:rsid w:val="00096C95"/>
    <w:rsid w:val="000A05E8"/>
    <w:rsid w:val="000A1094"/>
    <w:rsid w:val="000A4D3B"/>
    <w:rsid w:val="000B24C3"/>
    <w:rsid w:val="000C0C4D"/>
    <w:rsid w:val="000C68CC"/>
    <w:rsid w:val="000D40B6"/>
    <w:rsid w:val="000D4F1C"/>
    <w:rsid w:val="000E1687"/>
    <w:rsid w:val="000F2980"/>
    <w:rsid w:val="000F3871"/>
    <w:rsid w:val="000F5FEC"/>
    <w:rsid w:val="000F6BF2"/>
    <w:rsid w:val="00103140"/>
    <w:rsid w:val="0010450F"/>
    <w:rsid w:val="0012295D"/>
    <w:rsid w:val="001238B0"/>
    <w:rsid w:val="00132E20"/>
    <w:rsid w:val="00136097"/>
    <w:rsid w:val="0014095B"/>
    <w:rsid w:val="00152C70"/>
    <w:rsid w:val="00153619"/>
    <w:rsid w:val="00153934"/>
    <w:rsid w:val="001541A3"/>
    <w:rsid w:val="00155003"/>
    <w:rsid w:val="001575DF"/>
    <w:rsid w:val="00164054"/>
    <w:rsid w:val="001641B3"/>
    <w:rsid w:val="00165538"/>
    <w:rsid w:val="00166B69"/>
    <w:rsid w:val="00167CC2"/>
    <w:rsid w:val="001809F1"/>
    <w:rsid w:val="00181C54"/>
    <w:rsid w:val="00187708"/>
    <w:rsid w:val="001955A7"/>
    <w:rsid w:val="00195EFC"/>
    <w:rsid w:val="001A44D7"/>
    <w:rsid w:val="001A49D0"/>
    <w:rsid w:val="001A4FCE"/>
    <w:rsid w:val="001A603A"/>
    <w:rsid w:val="001A76CA"/>
    <w:rsid w:val="001B2B85"/>
    <w:rsid w:val="001C0A64"/>
    <w:rsid w:val="001C2032"/>
    <w:rsid w:val="001C27EE"/>
    <w:rsid w:val="001C40F2"/>
    <w:rsid w:val="001C50B0"/>
    <w:rsid w:val="001C6296"/>
    <w:rsid w:val="001C7AF7"/>
    <w:rsid w:val="001D0C9F"/>
    <w:rsid w:val="001D13B4"/>
    <w:rsid w:val="001D1485"/>
    <w:rsid w:val="001D4271"/>
    <w:rsid w:val="001D637F"/>
    <w:rsid w:val="001E2293"/>
    <w:rsid w:val="00202075"/>
    <w:rsid w:val="00203491"/>
    <w:rsid w:val="002034E5"/>
    <w:rsid w:val="00205AF5"/>
    <w:rsid w:val="002064B0"/>
    <w:rsid w:val="00210047"/>
    <w:rsid w:val="00211DD8"/>
    <w:rsid w:val="0021334A"/>
    <w:rsid w:val="002142B2"/>
    <w:rsid w:val="002230DF"/>
    <w:rsid w:val="00227A53"/>
    <w:rsid w:val="0023180C"/>
    <w:rsid w:val="00233CE2"/>
    <w:rsid w:val="00233DF6"/>
    <w:rsid w:val="002371DA"/>
    <w:rsid w:val="002371E8"/>
    <w:rsid w:val="00243090"/>
    <w:rsid w:val="00243257"/>
    <w:rsid w:val="0025315D"/>
    <w:rsid w:val="00262701"/>
    <w:rsid w:val="00264461"/>
    <w:rsid w:val="00272F9C"/>
    <w:rsid w:val="0027633A"/>
    <w:rsid w:val="00281D80"/>
    <w:rsid w:val="00282AAB"/>
    <w:rsid w:val="00284C55"/>
    <w:rsid w:val="0028509C"/>
    <w:rsid w:val="002878A9"/>
    <w:rsid w:val="002904F4"/>
    <w:rsid w:val="0029073A"/>
    <w:rsid w:val="00294520"/>
    <w:rsid w:val="002960E2"/>
    <w:rsid w:val="002975E4"/>
    <w:rsid w:val="002979A7"/>
    <w:rsid w:val="002B26A3"/>
    <w:rsid w:val="002B5964"/>
    <w:rsid w:val="002B59D1"/>
    <w:rsid w:val="002B7603"/>
    <w:rsid w:val="002C0F34"/>
    <w:rsid w:val="002C7D8E"/>
    <w:rsid w:val="002E2671"/>
    <w:rsid w:val="00310031"/>
    <w:rsid w:val="00311FA2"/>
    <w:rsid w:val="00313D8D"/>
    <w:rsid w:val="00315DB5"/>
    <w:rsid w:val="00330F43"/>
    <w:rsid w:val="0033397F"/>
    <w:rsid w:val="003449E4"/>
    <w:rsid w:val="003532D9"/>
    <w:rsid w:val="00353897"/>
    <w:rsid w:val="00353A77"/>
    <w:rsid w:val="00364448"/>
    <w:rsid w:val="00366A49"/>
    <w:rsid w:val="00381A1D"/>
    <w:rsid w:val="00381AC4"/>
    <w:rsid w:val="003937FD"/>
    <w:rsid w:val="003A1D2F"/>
    <w:rsid w:val="003A3D6E"/>
    <w:rsid w:val="003B19CD"/>
    <w:rsid w:val="003B6B27"/>
    <w:rsid w:val="003C0B39"/>
    <w:rsid w:val="003C4F6E"/>
    <w:rsid w:val="003D631D"/>
    <w:rsid w:val="003D788F"/>
    <w:rsid w:val="003D7D6A"/>
    <w:rsid w:val="003E2FB2"/>
    <w:rsid w:val="003F1A84"/>
    <w:rsid w:val="003F4FC0"/>
    <w:rsid w:val="003F77EE"/>
    <w:rsid w:val="0040179B"/>
    <w:rsid w:val="00406066"/>
    <w:rsid w:val="0041238B"/>
    <w:rsid w:val="00413447"/>
    <w:rsid w:val="00421946"/>
    <w:rsid w:val="00423631"/>
    <w:rsid w:val="00425DB5"/>
    <w:rsid w:val="00435888"/>
    <w:rsid w:val="0043641D"/>
    <w:rsid w:val="00436499"/>
    <w:rsid w:val="00446932"/>
    <w:rsid w:val="004469E6"/>
    <w:rsid w:val="00452C17"/>
    <w:rsid w:val="00460872"/>
    <w:rsid w:val="004636EE"/>
    <w:rsid w:val="004835B4"/>
    <w:rsid w:val="004857D2"/>
    <w:rsid w:val="004932C3"/>
    <w:rsid w:val="004A083D"/>
    <w:rsid w:val="004A3FEC"/>
    <w:rsid w:val="004B49FF"/>
    <w:rsid w:val="004C56E6"/>
    <w:rsid w:val="004C5C14"/>
    <w:rsid w:val="004D2D1F"/>
    <w:rsid w:val="004D33F9"/>
    <w:rsid w:val="004D4998"/>
    <w:rsid w:val="004D72B1"/>
    <w:rsid w:val="004E0806"/>
    <w:rsid w:val="004E21BB"/>
    <w:rsid w:val="004E2988"/>
    <w:rsid w:val="004E4594"/>
    <w:rsid w:val="004F3090"/>
    <w:rsid w:val="004F3377"/>
    <w:rsid w:val="004F5E9D"/>
    <w:rsid w:val="004F60C9"/>
    <w:rsid w:val="00501900"/>
    <w:rsid w:val="005021CE"/>
    <w:rsid w:val="00510696"/>
    <w:rsid w:val="00513C81"/>
    <w:rsid w:val="00521DB4"/>
    <w:rsid w:val="005271B2"/>
    <w:rsid w:val="00527AC6"/>
    <w:rsid w:val="00536761"/>
    <w:rsid w:val="00543697"/>
    <w:rsid w:val="00543865"/>
    <w:rsid w:val="005470AB"/>
    <w:rsid w:val="0054796B"/>
    <w:rsid w:val="005534A8"/>
    <w:rsid w:val="005556C4"/>
    <w:rsid w:val="00557B17"/>
    <w:rsid w:val="0057775A"/>
    <w:rsid w:val="00577ED9"/>
    <w:rsid w:val="00580CE8"/>
    <w:rsid w:val="00583B99"/>
    <w:rsid w:val="00591266"/>
    <w:rsid w:val="00592503"/>
    <w:rsid w:val="005A1FD9"/>
    <w:rsid w:val="005A2478"/>
    <w:rsid w:val="005A4734"/>
    <w:rsid w:val="005B2749"/>
    <w:rsid w:val="005B4746"/>
    <w:rsid w:val="005C1521"/>
    <w:rsid w:val="005D2871"/>
    <w:rsid w:val="005D5A91"/>
    <w:rsid w:val="005E3C20"/>
    <w:rsid w:val="005E4AB1"/>
    <w:rsid w:val="005E6400"/>
    <w:rsid w:val="005E724D"/>
    <w:rsid w:val="006023F2"/>
    <w:rsid w:val="00603748"/>
    <w:rsid w:val="00604932"/>
    <w:rsid w:val="006052C5"/>
    <w:rsid w:val="00613E7B"/>
    <w:rsid w:val="00613F29"/>
    <w:rsid w:val="00614D1B"/>
    <w:rsid w:val="00621707"/>
    <w:rsid w:val="006267B1"/>
    <w:rsid w:val="00626FF5"/>
    <w:rsid w:val="00636429"/>
    <w:rsid w:val="00641CD0"/>
    <w:rsid w:val="006511F6"/>
    <w:rsid w:val="00651FD4"/>
    <w:rsid w:val="0067070F"/>
    <w:rsid w:val="00672D44"/>
    <w:rsid w:val="00680B20"/>
    <w:rsid w:val="00683090"/>
    <w:rsid w:val="0068408D"/>
    <w:rsid w:val="006857C1"/>
    <w:rsid w:val="00685FF8"/>
    <w:rsid w:val="0068674C"/>
    <w:rsid w:val="00692153"/>
    <w:rsid w:val="00696734"/>
    <w:rsid w:val="006A09D1"/>
    <w:rsid w:val="006A4291"/>
    <w:rsid w:val="006A7EA8"/>
    <w:rsid w:val="006A7EF7"/>
    <w:rsid w:val="006B08AD"/>
    <w:rsid w:val="006B10CD"/>
    <w:rsid w:val="006B4582"/>
    <w:rsid w:val="006B57E8"/>
    <w:rsid w:val="006B5BB4"/>
    <w:rsid w:val="006B6691"/>
    <w:rsid w:val="006C1E9E"/>
    <w:rsid w:val="006C3B83"/>
    <w:rsid w:val="006D2065"/>
    <w:rsid w:val="006D68CE"/>
    <w:rsid w:val="006E37E2"/>
    <w:rsid w:val="006E772E"/>
    <w:rsid w:val="006F3578"/>
    <w:rsid w:val="006F3CED"/>
    <w:rsid w:val="00700259"/>
    <w:rsid w:val="00700C19"/>
    <w:rsid w:val="00704C35"/>
    <w:rsid w:val="00712431"/>
    <w:rsid w:val="00712525"/>
    <w:rsid w:val="00720485"/>
    <w:rsid w:val="0072649F"/>
    <w:rsid w:val="00726FB8"/>
    <w:rsid w:val="00727714"/>
    <w:rsid w:val="00727D0A"/>
    <w:rsid w:val="00733568"/>
    <w:rsid w:val="0076227A"/>
    <w:rsid w:val="0076521D"/>
    <w:rsid w:val="00770F3D"/>
    <w:rsid w:val="00775C21"/>
    <w:rsid w:val="007767B6"/>
    <w:rsid w:val="00784D12"/>
    <w:rsid w:val="00787FB4"/>
    <w:rsid w:val="00791357"/>
    <w:rsid w:val="00796554"/>
    <w:rsid w:val="00796AD5"/>
    <w:rsid w:val="007A00C8"/>
    <w:rsid w:val="007A20C7"/>
    <w:rsid w:val="007B062D"/>
    <w:rsid w:val="007B19E5"/>
    <w:rsid w:val="007B4EB4"/>
    <w:rsid w:val="007C3E76"/>
    <w:rsid w:val="007D2C93"/>
    <w:rsid w:val="007D4E44"/>
    <w:rsid w:val="007E4D89"/>
    <w:rsid w:val="007F41A9"/>
    <w:rsid w:val="007F4339"/>
    <w:rsid w:val="0080010D"/>
    <w:rsid w:val="0081009D"/>
    <w:rsid w:val="008147F5"/>
    <w:rsid w:val="00814DFC"/>
    <w:rsid w:val="00822458"/>
    <w:rsid w:val="008226F5"/>
    <w:rsid w:val="00823003"/>
    <w:rsid w:val="008255AF"/>
    <w:rsid w:val="00833B2D"/>
    <w:rsid w:val="00834CF8"/>
    <w:rsid w:val="00845176"/>
    <w:rsid w:val="00850F78"/>
    <w:rsid w:val="0085662E"/>
    <w:rsid w:val="00862263"/>
    <w:rsid w:val="0086527E"/>
    <w:rsid w:val="00867E67"/>
    <w:rsid w:val="00870481"/>
    <w:rsid w:val="00872917"/>
    <w:rsid w:val="0088134C"/>
    <w:rsid w:val="0088137A"/>
    <w:rsid w:val="00882FD0"/>
    <w:rsid w:val="00890637"/>
    <w:rsid w:val="00892704"/>
    <w:rsid w:val="0089287C"/>
    <w:rsid w:val="008A060C"/>
    <w:rsid w:val="008A6197"/>
    <w:rsid w:val="008B0228"/>
    <w:rsid w:val="008B20D2"/>
    <w:rsid w:val="008B4F62"/>
    <w:rsid w:val="008B52AD"/>
    <w:rsid w:val="008B7309"/>
    <w:rsid w:val="008B7564"/>
    <w:rsid w:val="008B77F3"/>
    <w:rsid w:val="008C0119"/>
    <w:rsid w:val="008D254F"/>
    <w:rsid w:val="008F0EDA"/>
    <w:rsid w:val="008F22B4"/>
    <w:rsid w:val="008F3F71"/>
    <w:rsid w:val="008F59FD"/>
    <w:rsid w:val="008F6D60"/>
    <w:rsid w:val="0090627A"/>
    <w:rsid w:val="00915F72"/>
    <w:rsid w:val="00921123"/>
    <w:rsid w:val="0092766B"/>
    <w:rsid w:val="00927EB7"/>
    <w:rsid w:val="009371C6"/>
    <w:rsid w:val="00950630"/>
    <w:rsid w:val="00960DCB"/>
    <w:rsid w:val="009619DC"/>
    <w:rsid w:val="0096252F"/>
    <w:rsid w:val="0096300B"/>
    <w:rsid w:val="00965891"/>
    <w:rsid w:val="00975A91"/>
    <w:rsid w:val="00977516"/>
    <w:rsid w:val="009813CD"/>
    <w:rsid w:val="00984B3B"/>
    <w:rsid w:val="00993EDC"/>
    <w:rsid w:val="00997429"/>
    <w:rsid w:val="009A74F5"/>
    <w:rsid w:val="009C6B03"/>
    <w:rsid w:val="009C76BE"/>
    <w:rsid w:val="009D1B44"/>
    <w:rsid w:val="009E2DCA"/>
    <w:rsid w:val="009E335A"/>
    <w:rsid w:val="009E384C"/>
    <w:rsid w:val="009F6F9A"/>
    <w:rsid w:val="00A00461"/>
    <w:rsid w:val="00A1187E"/>
    <w:rsid w:val="00A13784"/>
    <w:rsid w:val="00A1431D"/>
    <w:rsid w:val="00A2097E"/>
    <w:rsid w:val="00A24E4B"/>
    <w:rsid w:val="00A27AC4"/>
    <w:rsid w:val="00A310F7"/>
    <w:rsid w:val="00A31778"/>
    <w:rsid w:val="00A422DE"/>
    <w:rsid w:val="00A44340"/>
    <w:rsid w:val="00A540DE"/>
    <w:rsid w:val="00A624D2"/>
    <w:rsid w:val="00A63FBF"/>
    <w:rsid w:val="00A71645"/>
    <w:rsid w:val="00A77F0D"/>
    <w:rsid w:val="00A81904"/>
    <w:rsid w:val="00A86B2E"/>
    <w:rsid w:val="00A9288C"/>
    <w:rsid w:val="00AA30C5"/>
    <w:rsid w:val="00AB085D"/>
    <w:rsid w:val="00AB4CE6"/>
    <w:rsid w:val="00AB4D8C"/>
    <w:rsid w:val="00AB5267"/>
    <w:rsid w:val="00AC0380"/>
    <w:rsid w:val="00AC07A3"/>
    <w:rsid w:val="00AD0361"/>
    <w:rsid w:val="00AD7FD0"/>
    <w:rsid w:val="00AE0E71"/>
    <w:rsid w:val="00AF0E09"/>
    <w:rsid w:val="00AF56F0"/>
    <w:rsid w:val="00AF6230"/>
    <w:rsid w:val="00B015CA"/>
    <w:rsid w:val="00B02315"/>
    <w:rsid w:val="00B07ACD"/>
    <w:rsid w:val="00B146B9"/>
    <w:rsid w:val="00B1642F"/>
    <w:rsid w:val="00B1697B"/>
    <w:rsid w:val="00B17CD8"/>
    <w:rsid w:val="00B26F15"/>
    <w:rsid w:val="00B27CEB"/>
    <w:rsid w:val="00B30B56"/>
    <w:rsid w:val="00B3372E"/>
    <w:rsid w:val="00B34D00"/>
    <w:rsid w:val="00B3599C"/>
    <w:rsid w:val="00B3690A"/>
    <w:rsid w:val="00B410CC"/>
    <w:rsid w:val="00B57C34"/>
    <w:rsid w:val="00B72FD3"/>
    <w:rsid w:val="00B81AFF"/>
    <w:rsid w:val="00B8245F"/>
    <w:rsid w:val="00B83254"/>
    <w:rsid w:val="00B85DE5"/>
    <w:rsid w:val="00B906FF"/>
    <w:rsid w:val="00B92C82"/>
    <w:rsid w:val="00B93DDB"/>
    <w:rsid w:val="00BA03BD"/>
    <w:rsid w:val="00BA74E2"/>
    <w:rsid w:val="00BA75DE"/>
    <w:rsid w:val="00BA7DF3"/>
    <w:rsid w:val="00BB1043"/>
    <w:rsid w:val="00BB65F8"/>
    <w:rsid w:val="00BB7602"/>
    <w:rsid w:val="00BB7BC2"/>
    <w:rsid w:val="00BD713C"/>
    <w:rsid w:val="00BE4DB3"/>
    <w:rsid w:val="00BE6F72"/>
    <w:rsid w:val="00BE7D57"/>
    <w:rsid w:val="00BF222F"/>
    <w:rsid w:val="00BF35C6"/>
    <w:rsid w:val="00BF3D6F"/>
    <w:rsid w:val="00C105DF"/>
    <w:rsid w:val="00C168FD"/>
    <w:rsid w:val="00C2506A"/>
    <w:rsid w:val="00C257CB"/>
    <w:rsid w:val="00C25967"/>
    <w:rsid w:val="00C308CC"/>
    <w:rsid w:val="00C35DE8"/>
    <w:rsid w:val="00C36EF5"/>
    <w:rsid w:val="00C411D0"/>
    <w:rsid w:val="00C41CAF"/>
    <w:rsid w:val="00C42BE4"/>
    <w:rsid w:val="00C458AE"/>
    <w:rsid w:val="00C46E1A"/>
    <w:rsid w:val="00C50F58"/>
    <w:rsid w:val="00C53B2E"/>
    <w:rsid w:val="00C54813"/>
    <w:rsid w:val="00C62C82"/>
    <w:rsid w:val="00C671B6"/>
    <w:rsid w:val="00C740E6"/>
    <w:rsid w:val="00C750AA"/>
    <w:rsid w:val="00C76DB0"/>
    <w:rsid w:val="00C806F7"/>
    <w:rsid w:val="00C80C66"/>
    <w:rsid w:val="00C815C4"/>
    <w:rsid w:val="00C82D23"/>
    <w:rsid w:val="00C8763F"/>
    <w:rsid w:val="00CA0E99"/>
    <w:rsid w:val="00CA5A23"/>
    <w:rsid w:val="00CB3E01"/>
    <w:rsid w:val="00CB7E72"/>
    <w:rsid w:val="00CC6A9E"/>
    <w:rsid w:val="00CC7873"/>
    <w:rsid w:val="00CD1EBF"/>
    <w:rsid w:val="00CD56DD"/>
    <w:rsid w:val="00CD6550"/>
    <w:rsid w:val="00CE015E"/>
    <w:rsid w:val="00CF18B3"/>
    <w:rsid w:val="00CF4EA8"/>
    <w:rsid w:val="00D004D8"/>
    <w:rsid w:val="00D03B89"/>
    <w:rsid w:val="00D03E05"/>
    <w:rsid w:val="00D06BDC"/>
    <w:rsid w:val="00D102AA"/>
    <w:rsid w:val="00D119A1"/>
    <w:rsid w:val="00D16F0A"/>
    <w:rsid w:val="00D17311"/>
    <w:rsid w:val="00D206AE"/>
    <w:rsid w:val="00D21049"/>
    <w:rsid w:val="00D22BDE"/>
    <w:rsid w:val="00D23A08"/>
    <w:rsid w:val="00D24186"/>
    <w:rsid w:val="00D305F8"/>
    <w:rsid w:val="00D420C2"/>
    <w:rsid w:val="00D45524"/>
    <w:rsid w:val="00D461B7"/>
    <w:rsid w:val="00D5163A"/>
    <w:rsid w:val="00D634E6"/>
    <w:rsid w:val="00D65C9B"/>
    <w:rsid w:val="00D67324"/>
    <w:rsid w:val="00D73002"/>
    <w:rsid w:val="00D80EA2"/>
    <w:rsid w:val="00D81139"/>
    <w:rsid w:val="00D83EC1"/>
    <w:rsid w:val="00D83F02"/>
    <w:rsid w:val="00D90BF8"/>
    <w:rsid w:val="00D90F9B"/>
    <w:rsid w:val="00D918E2"/>
    <w:rsid w:val="00DA0E83"/>
    <w:rsid w:val="00DA2201"/>
    <w:rsid w:val="00DB344C"/>
    <w:rsid w:val="00DB5497"/>
    <w:rsid w:val="00DC08D9"/>
    <w:rsid w:val="00DC14BC"/>
    <w:rsid w:val="00DC69FD"/>
    <w:rsid w:val="00DD3B32"/>
    <w:rsid w:val="00DD4A5F"/>
    <w:rsid w:val="00DD4F46"/>
    <w:rsid w:val="00DF388A"/>
    <w:rsid w:val="00DF4E61"/>
    <w:rsid w:val="00DF60FF"/>
    <w:rsid w:val="00E04071"/>
    <w:rsid w:val="00E056CF"/>
    <w:rsid w:val="00E15777"/>
    <w:rsid w:val="00E20C85"/>
    <w:rsid w:val="00E219DC"/>
    <w:rsid w:val="00E266FA"/>
    <w:rsid w:val="00E32A42"/>
    <w:rsid w:val="00E4204E"/>
    <w:rsid w:val="00E46918"/>
    <w:rsid w:val="00E513F1"/>
    <w:rsid w:val="00E57181"/>
    <w:rsid w:val="00E61D2F"/>
    <w:rsid w:val="00E631F2"/>
    <w:rsid w:val="00E65F7D"/>
    <w:rsid w:val="00E721A7"/>
    <w:rsid w:val="00E875C4"/>
    <w:rsid w:val="00E91787"/>
    <w:rsid w:val="00E9349A"/>
    <w:rsid w:val="00EA048E"/>
    <w:rsid w:val="00EB0B61"/>
    <w:rsid w:val="00EB1D9A"/>
    <w:rsid w:val="00EB7C8D"/>
    <w:rsid w:val="00ED2C6C"/>
    <w:rsid w:val="00ED7B23"/>
    <w:rsid w:val="00EF253E"/>
    <w:rsid w:val="00EF7B4A"/>
    <w:rsid w:val="00F026A9"/>
    <w:rsid w:val="00F07583"/>
    <w:rsid w:val="00F1021C"/>
    <w:rsid w:val="00F11DDD"/>
    <w:rsid w:val="00F135BA"/>
    <w:rsid w:val="00F17D05"/>
    <w:rsid w:val="00F41968"/>
    <w:rsid w:val="00F41A2C"/>
    <w:rsid w:val="00F51692"/>
    <w:rsid w:val="00F6067A"/>
    <w:rsid w:val="00F637D7"/>
    <w:rsid w:val="00F66F25"/>
    <w:rsid w:val="00F91D40"/>
    <w:rsid w:val="00FB0947"/>
    <w:rsid w:val="00FB32A9"/>
    <w:rsid w:val="00FC41A5"/>
    <w:rsid w:val="00FC5931"/>
    <w:rsid w:val="00FC6890"/>
    <w:rsid w:val="00FD1EE6"/>
    <w:rsid w:val="00FD369B"/>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F04DF2"/>
  <w15:docId w15:val="{435FA89A-2F11-4A29-B230-0F1274CB2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qFormat="1"/>
    <w:lsdException w:name="toc 5" w:locked="1" w:semiHidden="1" w:uiPriority="39" w:unhideWhenUsed="1" w:qFormat="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link w:val="List1Char"/>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nnex">
    <w:name w:val="List Annex"/>
    <w:basedOn w:val="List1"/>
    <w:link w:val="ListAnnexChar"/>
    <w:qFormat/>
    <w:rsid w:val="00720485"/>
    <w:pPr>
      <w:numPr>
        <w:numId w:val="0"/>
      </w:numPr>
      <w:ind w:left="567"/>
      <w:jc w:val="right"/>
    </w:pPr>
    <w:rPr>
      <w:b/>
    </w:rPr>
  </w:style>
  <w:style w:type="character" w:customStyle="1" w:styleId="List1Char">
    <w:name w:val="List 1 Char"/>
    <w:basedOn w:val="DefaultParagraphFont"/>
    <w:link w:val="List1"/>
    <w:rsid w:val="00720485"/>
    <w:rPr>
      <w:rFonts w:ascii="Arial" w:hAnsi="Arial"/>
      <w:sz w:val="22"/>
      <w:lang w:val="en-GB" w:eastAsia="en-GB"/>
    </w:rPr>
  </w:style>
  <w:style w:type="character" w:customStyle="1" w:styleId="ListAnnexChar">
    <w:name w:val="List Annex Char"/>
    <w:basedOn w:val="List1Char"/>
    <w:link w:val="ListAnnex"/>
    <w:rsid w:val="00720485"/>
    <w:rPr>
      <w:rFonts w:ascii="Arial" w:hAnsi="Arial"/>
      <w:b/>
      <w:sz w:val="22"/>
      <w:lang w:val="en-GB" w:eastAsia="en-GB"/>
    </w:rPr>
  </w:style>
  <w:style w:type="paragraph" w:styleId="Revision">
    <w:name w:val="Revision"/>
    <w:hidden/>
    <w:uiPriority w:val="99"/>
    <w:semiHidden/>
    <w:rsid w:val="00E20C85"/>
    <w:rPr>
      <w:rFonts w:ascii="Arial" w:hAnsi="Arial"/>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ademy@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academy@iala-aism.org" TargetMode="External"/><Relationship Id="rId14"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F8616-4112-42A3-A8BB-2413CF78F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76</TotalTime>
  <Pages>13</Pages>
  <Words>2496</Words>
  <Characters>14230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16693</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9</cp:revision>
  <cp:lastPrinted>2014-11-24T11:26:00Z</cp:lastPrinted>
  <dcterms:created xsi:type="dcterms:W3CDTF">2015-04-21T14:06:00Z</dcterms:created>
  <dcterms:modified xsi:type="dcterms:W3CDTF">2015-05-01T10:40:00Z</dcterms:modified>
</cp:coreProperties>
</file>